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DD52" w14:textId="127742B5" w:rsidR="00735307" w:rsidRPr="007904F3" w:rsidRDefault="00735307" w:rsidP="00874197">
      <w:pPr>
        <w:pStyle w:val="Ttulo"/>
        <w:suppressAutoHyphens/>
        <w:spacing w:before="0"/>
        <w:jc w:val="left"/>
      </w:pPr>
      <w:r w:rsidRPr="007904F3">
        <w:t xml:space="preserve">           </w:t>
      </w:r>
      <w:r w:rsidR="00BD65A1" w:rsidRPr="007904F3">
        <w:t>Contrato de Prestação de Serviços de Leiloaria</w:t>
      </w:r>
    </w:p>
    <w:p w14:paraId="79F55A91" w14:textId="77777777" w:rsidR="00735307" w:rsidRPr="007904F3" w:rsidRDefault="00735307" w:rsidP="00630926">
      <w:pPr>
        <w:widowControl w:val="0"/>
        <w:suppressAutoHyphens/>
        <w:ind w:firstLine="1418"/>
        <w:jc w:val="center"/>
        <w:rPr>
          <w:rFonts w:ascii="Arial" w:hAnsi="Arial"/>
          <w:color w:val="000000"/>
        </w:rPr>
      </w:pPr>
    </w:p>
    <w:p w14:paraId="54A06D54" w14:textId="77777777" w:rsidR="003139B1" w:rsidRDefault="003139B1" w:rsidP="00630926">
      <w:pPr>
        <w:widowControl w:val="0"/>
        <w:suppressAutoHyphens/>
        <w:ind w:left="709" w:firstLine="709"/>
        <w:jc w:val="both"/>
        <w:rPr>
          <w:rFonts w:ascii="Arial" w:hAnsi="Arial"/>
          <w:color w:val="000000"/>
        </w:rPr>
      </w:pPr>
    </w:p>
    <w:p w14:paraId="298F04B6" w14:textId="77777777" w:rsidR="0094476C" w:rsidRPr="007904F3" w:rsidRDefault="0094476C" w:rsidP="00630926">
      <w:pPr>
        <w:widowControl w:val="0"/>
        <w:suppressAutoHyphens/>
        <w:ind w:left="709" w:firstLine="709"/>
        <w:jc w:val="both"/>
        <w:rPr>
          <w:rFonts w:ascii="Arial" w:hAnsi="Arial"/>
          <w:color w:val="000000"/>
        </w:rPr>
      </w:pPr>
    </w:p>
    <w:p w14:paraId="1DE26F1B" w14:textId="072BAAB7" w:rsidR="00735307" w:rsidRPr="00FF00C8" w:rsidRDefault="00735307" w:rsidP="00FD111F">
      <w:pPr>
        <w:shd w:val="clear" w:color="auto" w:fill="FFFFFF"/>
        <w:spacing w:before="150" w:after="150"/>
        <w:jc w:val="both"/>
        <w:outlineLvl w:val="4"/>
        <w:rPr>
          <w:rFonts w:ascii="Arial" w:hAnsi="Arial" w:cs="Arial"/>
          <w:color w:val="000000"/>
        </w:rPr>
      </w:pPr>
      <w:r w:rsidRPr="00BD70C3">
        <w:rPr>
          <w:rFonts w:ascii="Arial" w:hAnsi="Arial" w:cs="Arial"/>
          <w:color w:val="000000"/>
        </w:rPr>
        <w:t>Pelo presente instrumento, de um lado,</w:t>
      </w:r>
      <w:r w:rsidR="00BD70C3" w:rsidRPr="00BD70C3">
        <w:rPr>
          <w:rFonts w:ascii="Arial" w:hAnsi="Arial" w:cs="Arial"/>
          <w:b/>
        </w:rPr>
        <w:t xml:space="preserve"> </w:t>
      </w:r>
      <w:r w:rsidR="005541E0" w:rsidRPr="005541E0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MONTESP COMERCIO E MONTAGENS LTDA</w:t>
      </w:r>
      <w:r w:rsidR="00874197" w:rsidRPr="006B7DE9">
        <w:rPr>
          <w:rFonts w:ascii="Arial" w:hAnsi="Arial" w:cs="Arial"/>
          <w:b/>
          <w:bCs/>
          <w:color w:val="333333"/>
        </w:rPr>
        <w:t xml:space="preserve">, </w:t>
      </w:r>
      <w:r w:rsidR="00874197" w:rsidRPr="006B7DE9">
        <w:rPr>
          <w:rFonts w:ascii="Arial" w:hAnsi="Arial" w:cs="Arial"/>
          <w:color w:val="000000"/>
        </w:rPr>
        <w:t xml:space="preserve">na Cidade de </w:t>
      </w:r>
      <w:r w:rsidR="007817FE">
        <w:rPr>
          <w:rFonts w:ascii="Arial" w:hAnsi="Arial" w:cs="Arial"/>
          <w:color w:val="000000"/>
        </w:rPr>
        <w:t xml:space="preserve">São </w:t>
      </w:r>
      <w:r w:rsidR="005541E0">
        <w:rPr>
          <w:rFonts w:ascii="Arial" w:hAnsi="Arial" w:cs="Arial"/>
          <w:color w:val="000000"/>
        </w:rPr>
        <w:t>Paulo</w:t>
      </w:r>
      <w:r w:rsidR="007817FE">
        <w:rPr>
          <w:rFonts w:ascii="Arial" w:hAnsi="Arial" w:cs="Arial"/>
          <w:color w:val="000000"/>
        </w:rPr>
        <w:t xml:space="preserve">, </w:t>
      </w:r>
      <w:r w:rsidR="00874197" w:rsidRPr="006B7DE9">
        <w:rPr>
          <w:rFonts w:ascii="Arial" w:hAnsi="Arial" w:cs="Arial"/>
          <w:color w:val="000000"/>
        </w:rPr>
        <w:t>Estado de São Paulo,</w:t>
      </w:r>
      <w:r w:rsidR="00874197">
        <w:rPr>
          <w:rFonts w:ascii="Arial" w:hAnsi="Arial" w:cs="Arial"/>
          <w:color w:val="000000"/>
        </w:rPr>
        <w:t xml:space="preserve"> localizada à </w:t>
      </w:r>
      <w:r w:rsidR="005541E0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>AV DOUTOR FRANCISCO MESQUITA</w:t>
      </w:r>
      <w:r w:rsidR="005541E0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 xml:space="preserve">, 985 - </w:t>
      </w:r>
      <w:r w:rsidR="005541E0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>QUINTA DA PAINEIRA</w:t>
      </w:r>
      <w:r w:rsidR="007817FE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 xml:space="preserve">, CEP: </w:t>
      </w:r>
      <w:r w:rsidR="007817FE"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 </w:t>
      </w:r>
      <w:r w:rsidR="005541E0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>03.153-001</w:t>
      </w:r>
      <w:r w:rsidR="007817FE"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, </w:t>
      </w:r>
      <w:r w:rsidR="00874197" w:rsidRPr="006B7DE9">
        <w:rPr>
          <w:rFonts w:ascii="Arial" w:hAnsi="Arial" w:cs="Arial"/>
          <w:color w:val="000000"/>
        </w:rPr>
        <w:t xml:space="preserve">inscrita no CNPJ/MF sob o n. </w:t>
      </w:r>
      <w:r w:rsidR="005541E0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>54.208.053/0001-21</w:t>
      </w:r>
      <w:r w:rsidR="005541E0">
        <w:rPr>
          <w:rFonts w:ascii="Arial" w:hAnsi="Arial" w:cs="Arial"/>
          <w:color w:val="333333"/>
          <w:sz w:val="16"/>
          <w:szCs w:val="16"/>
        </w:rPr>
        <w:br/>
      </w:r>
      <w:r w:rsidR="005541E0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>MATRIZ</w:t>
      </w:r>
      <w:r w:rsidR="007817FE">
        <w:rPr>
          <w:rFonts w:ascii="Arial" w:hAnsi="Arial" w:cs="Arial"/>
          <w:b/>
          <w:bCs/>
          <w:color w:val="333333"/>
          <w:sz w:val="16"/>
          <w:szCs w:val="16"/>
          <w:shd w:val="clear" w:color="auto" w:fill="FFFFFF"/>
        </w:rPr>
        <w:t xml:space="preserve">, </w:t>
      </w:r>
      <w:r w:rsidRPr="00BD70C3">
        <w:rPr>
          <w:rFonts w:ascii="Arial" w:hAnsi="Arial" w:cs="Arial"/>
          <w:color w:val="000000"/>
        </w:rPr>
        <w:t>neste ato</w:t>
      </w:r>
      <w:r w:rsidR="00817D32" w:rsidRPr="00BD70C3">
        <w:rPr>
          <w:rFonts w:ascii="Arial" w:hAnsi="Arial" w:cs="Arial"/>
          <w:color w:val="000000"/>
        </w:rPr>
        <w:t xml:space="preserve"> </w:t>
      </w:r>
      <w:r w:rsidRPr="00BD70C3">
        <w:rPr>
          <w:rFonts w:ascii="Arial" w:hAnsi="Arial" w:cs="Arial"/>
          <w:color w:val="000000"/>
        </w:rPr>
        <w:t>representada em conformidade com seu Estatuto Social</w:t>
      </w:r>
      <w:ins w:id="0" w:author="PAULO FERRO FILHO" w:date="2017-11-30T15:07:00Z">
        <w:r w:rsidR="0039536B" w:rsidRPr="00BD70C3">
          <w:rPr>
            <w:rFonts w:ascii="Arial" w:hAnsi="Arial" w:cs="Arial"/>
            <w:color w:val="000000"/>
          </w:rPr>
          <w:t>,</w:t>
        </w:r>
      </w:ins>
      <w:r w:rsidRPr="00BD70C3">
        <w:rPr>
          <w:rFonts w:ascii="Arial" w:hAnsi="Arial" w:cs="Arial"/>
          <w:color w:val="000000"/>
        </w:rPr>
        <w:t xml:space="preserve">  doravante denominada </w:t>
      </w:r>
      <w:r w:rsidR="0094476C" w:rsidRPr="00BD70C3">
        <w:rPr>
          <w:rFonts w:ascii="Arial" w:hAnsi="Arial" w:cs="Arial"/>
          <w:b/>
          <w:color w:val="000000"/>
        </w:rPr>
        <w:t>COMITENTE</w:t>
      </w:r>
      <w:r w:rsidRPr="00BD70C3">
        <w:rPr>
          <w:rFonts w:ascii="Arial" w:hAnsi="Arial" w:cs="Arial"/>
          <w:color w:val="000000"/>
        </w:rPr>
        <w:t xml:space="preserve"> e, de ou</w:t>
      </w:r>
      <w:r w:rsidR="006E5C59" w:rsidRPr="00BD70C3">
        <w:rPr>
          <w:rFonts w:ascii="Arial" w:hAnsi="Arial" w:cs="Arial"/>
          <w:color w:val="000000"/>
        </w:rPr>
        <w:t>tro</w:t>
      </w:r>
      <w:r w:rsidR="00817D32" w:rsidRPr="00BD70C3">
        <w:rPr>
          <w:rFonts w:ascii="Arial" w:hAnsi="Arial" w:cs="Arial"/>
          <w:color w:val="000000"/>
        </w:rPr>
        <w:t xml:space="preserve"> lado</w:t>
      </w:r>
      <w:r w:rsidR="005C77A6" w:rsidRPr="00BD70C3">
        <w:rPr>
          <w:rFonts w:ascii="Arial" w:hAnsi="Arial" w:cs="Arial"/>
          <w:color w:val="000000"/>
        </w:rPr>
        <w:t xml:space="preserve"> </w:t>
      </w:r>
      <w:r w:rsidR="00B63E1C" w:rsidRPr="00BD70C3">
        <w:rPr>
          <w:rFonts w:ascii="Arial" w:hAnsi="Arial" w:cs="Arial"/>
          <w:b/>
          <w:color w:val="000000"/>
        </w:rPr>
        <w:t>UGO ROSSI FILHO – LEILOEIRO PÚBLICO</w:t>
      </w:r>
      <w:r w:rsidR="00B63E1C" w:rsidRPr="00B63E1C">
        <w:rPr>
          <w:rFonts w:ascii="Arial" w:hAnsi="Arial"/>
          <w:b/>
          <w:color w:val="000000"/>
        </w:rPr>
        <w:t xml:space="preserve"> OFICIAL – JUCESP:394</w:t>
      </w:r>
      <w:r w:rsidR="00FF00C8" w:rsidRPr="00FF00C8">
        <w:rPr>
          <w:rFonts w:ascii="Arial" w:hAnsi="Arial" w:cs="Arial"/>
          <w:color w:val="000000"/>
        </w:rPr>
        <w:t xml:space="preserve"> com endereço comercial</w:t>
      </w:r>
      <w:r w:rsidR="00B63E1C">
        <w:rPr>
          <w:rFonts w:ascii="Arial" w:hAnsi="Arial" w:cs="Arial"/>
          <w:color w:val="000000"/>
        </w:rPr>
        <w:t xml:space="preserve"> FAGUNDES FILHO,</w:t>
      </w:r>
      <w:r w:rsidR="00FF00C8" w:rsidRPr="00FF00C8">
        <w:rPr>
          <w:rFonts w:ascii="Arial" w:hAnsi="Arial" w:cs="Arial"/>
          <w:color w:val="000000"/>
        </w:rPr>
        <w:t xml:space="preserve"> nº </w:t>
      </w:r>
      <w:r w:rsidR="00B63E1C">
        <w:rPr>
          <w:rFonts w:ascii="Arial" w:hAnsi="Arial" w:cs="Arial"/>
          <w:color w:val="000000"/>
        </w:rPr>
        <w:t>191, EDIF. HOUSTON, 4º ANDAR</w:t>
      </w:r>
      <w:r w:rsidR="00FF00C8" w:rsidRPr="00FF00C8">
        <w:rPr>
          <w:rFonts w:ascii="Arial" w:hAnsi="Arial" w:cs="Arial"/>
          <w:color w:val="000000"/>
        </w:rPr>
        <w:t xml:space="preserve">, Bairro </w:t>
      </w:r>
      <w:r w:rsidR="00B63E1C">
        <w:rPr>
          <w:rFonts w:ascii="Arial" w:hAnsi="Arial" w:cs="Arial"/>
          <w:color w:val="000000"/>
        </w:rPr>
        <w:t xml:space="preserve">VILA MONTE ALEGRE </w:t>
      </w:r>
      <w:r w:rsidR="00FF00C8" w:rsidRPr="00FF00C8">
        <w:rPr>
          <w:rFonts w:ascii="Arial" w:hAnsi="Arial" w:cs="Arial"/>
          <w:color w:val="000000"/>
        </w:rPr>
        <w:t xml:space="preserve"> na</w:t>
      </w:r>
      <w:r w:rsidR="00B63E1C">
        <w:rPr>
          <w:rFonts w:ascii="Arial" w:hAnsi="Arial" w:cs="Arial"/>
          <w:color w:val="000000"/>
        </w:rPr>
        <w:t xml:space="preserve"> </w:t>
      </w:r>
      <w:r w:rsidR="00FF00C8" w:rsidRPr="00FF00C8">
        <w:rPr>
          <w:rFonts w:ascii="Arial" w:hAnsi="Arial" w:cs="Arial"/>
          <w:color w:val="000000"/>
        </w:rPr>
        <w:t>Capital</w:t>
      </w:r>
      <w:r w:rsidR="00B63E1C">
        <w:rPr>
          <w:rFonts w:ascii="Arial" w:hAnsi="Arial" w:cs="Arial"/>
          <w:color w:val="000000"/>
        </w:rPr>
        <w:t xml:space="preserve"> </w:t>
      </w:r>
      <w:r w:rsidR="00FF00C8" w:rsidRPr="00FF00C8">
        <w:rPr>
          <w:rFonts w:ascii="Arial" w:hAnsi="Arial" w:cs="Arial"/>
          <w:color w:val="000000"/>
        </w:rPr>
        <w:t>e</w:t>
      </w:r>
      <w:r w:rsidR="00B63E1C">
        <w:rPr>
          <w:rFonts w:ascii="Arial" w:hAnsi="Arial" w:cs="Arial"/>
          <w:color w:val="000000"/>
        </w:rPr>
        <w:t xml:space="preserve"> </w:t>
      </w:r>
      <w:r w:rsidR="00FF00C8" w:rsidRPr="00FF00C8">
        <w:rPr>
          <w:rFonts w:ascii="Arial" w:hAnsi="Arial" w:cs="Arial"/>
          <w:color w:val="000000"/>
        </w:rPr>
        <w:t xml:space="preserve">Estado de </w:t>
      </w:r>
      <w:r w:rsidR="00B63E1C">
        <w:rPr>
          <w:rFonts w:ascii="Arial" w:hAnsi="Arial" w:cs="Arial"/>
          <w:color w:val="000000"/>
        </w:rPr>
        <w:t>SÃO PAULO</w:t>
      </w:r>
      <w:r w:rsidR="00FF00C8" w:rsidRPr="00FF00C8">
        <w:rPr>
          <w:rFonts w:ascii="Arial" w:hAnsi="Arial" w:cs="Arial"/>
          <w:color w:val="000000"/>
        </w:rPr>
        <w:t xml:space="preserve"> CEP: </w:t>
      </w:r>
      <w:r w:rsidR="00B63E1C">
        <w:rPr>
          <w:rFonts w:ascii="Arial" w:hAnsi="Arial" w:cs="Arial"/>
          <w:color w:val="000000"/>
        </w:rPr>
        <w:t>04304-010</w:t>
      </w:r>
      <w:r w:rsidR="00FF00C8" w:rsidRPr="00FF00C8">
        <w:rPr>
          <w:rFonts w:ascii="Arial" w:hAnsi="Arial" w:cs="Arial"/>
          <w:color w:val="000000"/>
        </w:rPr>
        <w:t xml:space="preserve"> inscrito no CPF/MF sob o número</w:t>
      </w:r>
      <w:r w:rsidR="00FD104F">
        <w:rPr>
          <w:rFonts w:ascii="Arial" w:hAnsi="Arial" w:cs="Arial"/>
          <w:color w:val="000000"/>
        </w:rPr>
        <w:t xml:space="preserve"> </w:t>
      </w:r>
      <w:r w:rsidR="00B63E1C">
        <w:rPr>
          <w:rFonts w:ascii="Arial" w:hAnsi="Arial" w:cs="Arial"/>
          <w:color w:val="000000"/>
        </w:rPr>
        <w:t>073.597.398-96</w:t>
      </w:r>
      <w:r w:rsidR="00FD104F">
        <w:rPr>
          <w:rFonts w:ascii="Arial" w:hAnsi="Arial" w:cs="Arial"/>
          <w:color w:val="000000"/>
        </w:rPr>
        <w:t xml:space="preserve">, </w:t>
      </w:r>
      <w:r w:rsidR="00FF00C8" w:rsidRPr="00FF00C8">
        <w:rPr>
          <w:rFonts w:ascii="Arial" w:hAnsi="Arial" w:cs="Arial"/>
          <w:color w:val="000000"/>
        </w:rPr>
        <w:t xml:space="preserve"> documento de identidade</w:t>
      </w:r>
      <w:r w:rsidR="00FF00C8">
        <w:rPr>
          <w:rFonts w:ascii="Arial" w:hAnsi="Arial" w:cs="Arial"/>
          <w:color w:val="000000"/>
        </w:rPr>
        <w:t xml:space="preserve"> </w:t>
      </w:r>
      <w:r w:rsidR="00FF00C8" w:rsidRPr="00FF00C8">
        <w:rPr>
          <w:rFonts w:ascii="Arial" w:hAnsi="Arial" w:cs="Arial"/>
          <w:color w:val="000000"/>
        </w:rPr>
        <w:t xml:space="preserve">número </w:t>
      </w:r>
      <w:r w:rsidR="00B63E1C">
        <w:rPr>
          <w:rFonts w:ascii="Arial" w:hAnsi="Arial" w:cs="Arial"/>
          <w:color w:val="000000"/>
        </w:rPr>
        <w:t>10.203.953-7</w:t>
      </w:r>
      <w:r w:rsidR="00FF00C8" w:rsidRPr="00FF00C8">
        <w:rPr>
          <w:rFonts w:ascii="Arial" w:hAnsi="Arial" w:cs="Arial"/>
          <w:color w:val="000000"/>
        </w:rPr>
        <w:t xml:space="preserve"> emitido por </w:t>
      </w:r>
      <w:r w:rsidR="00B63E1C">
        <w:rPr>
          <w:rFonts w:ascii="Arial" w:hAnsi="Arial" w:cs="Arial"/>
          <w:color w:val="000000"/>
        </w:rPr>
        <w:t>SSP/SP</w:t>
      </w:r>
      <w:r w:rsidR="00FF00C8" w:rsidRPr="00FF00C8">
        <w:rPr>
          <w:rFonts w:ascii="Arial" w:hAnsi="Arial" w:cs="Arial"/>
          <w:color w:val="000000"/>
        </w:rPr>
        <w:t xml:space="preserve"> doravante denominado </w:t>
      </w:r>
      <w:r w:rsidRPr="00FF00C8">
        <w:rPr>
          <w:rFonts w:ascii="Arial" w:hAnsi="Arial" w:cs="Arial"/>
          <w:b/>
          <w:color w:val="000000"/>
        </w:rPr>
        <w:t>CONTRATAD</w:t>
      </w:r>
      <w:r w:rsidR="00681C64" w:rsidRPr="00FF00C8">
        <w:rPr>
          <w:rFonts w:ascii="Arial" w:hAnsi="Arial" w:cs="Arial"/>
          <w:b/>
          <w:color w:val="000000"/>
        </w:rPr>
        <w:t>O</w:t>
      </w:r>
      <w:r w:rsidRPr="007904F3">
        <w:rPr>
          <w:rFonts w:ascii="Arial" w:hAnsi="Arial"/>
          <w:color w:val="000000"/>
        </w:rPr>
        <w:t>, têm justo e acertada a prestação dos serviços de acordo com as cláusulas e condições seguintes:</w:t>
      </w:r>
    </w:p>
    <w:p w14:paraId="12CD15E2" w14:textId="77777777" w:rsidR="00C83C40" w:rsidRDefault="00C83C40" w:rsidP="00630926">
      <w:pPr>
        <w:widowControl w:val="0"/>
        <w:suppressAutoHyphens/>
        <w:ind w:left="709" w:firstLine="709"/>
        <w:jc w:val="both"/>
        <w:rPr>
          <w:rFonts w:ascii="Arial" w:hAnsi="Arial"/>
          <w:b/>
          <w:smallCaps/>
        </w:rPr>
      </w:pPr>
    </w:p>
    <w:p w14:paraId="60CD45FB" w14:textId="77777777" w:rsidR="0094476C" w:rsidRPr="007904F3" w:rsidRDefault="0094476C" w:rsidP="00630926">
      <w:pPr>
        <w:widowControl w:val="0"/>
        <w:suppressAutoHyphens/>
        <w:ind w:left="709" w:firstLine="709"/>
        <w:jc w:val="both"/>
        <w:rPr>
          <w:rFonts w:ascii="Arial" w:hAnsi="Arial"/>
          <w:b/>
          <w:smallCaps/>
        </w:rPr>
      </w:pPr>
    </w:p>
    <w:p w14:paraId="3E02A7F1" w14:textId="77777777" w:rsidR="00B81B2F" w:rsidRPr="007904F3" w:rsidRDefault="00B81B2F" w:rsidP="00630926">
      <w:pPr>
        <w:widowControl w:val="0"/>
        <w:suppressAutoHyphens/>
        <w:ind w:left="709" w:firstLine="709"/>
        <w:jc w:val="both"/>
        <w:rPr>
          <w:rFonts w:ascii="Arial" w:hAnsi="Arial"/>
          <w:b/>
          <w:smallCaps/>
        </w:rPr>
      </w:pPr>
    </w:p>
    <w:p w14:paraId="06F1A8C3" w14:textId="77777777" w:rsidR="00735307" w:rsidRPr="007904F3" w:rsidRDefault="00595F9A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1</w:t>
      </w:r>
      <w:r w:rsidR="00735307" w:rsidRPr="007904F3">
        <w:rPr>
          <w:rFonts w:ascii="Arial" w:hAnsi="Arial"/>
          <w:b/>
          <w:color w:val="000000"/>
        </w:rPr>
        <w:tab/>
        <w:t>DO OBJETO</w:t>
      </w:r>
    </w:p>
    <w:p w14:paraId="7FE3FD01" w14:textId="77777777" w:rsidR="00C83C40" w:rsidRPr="007904F3" w:rsidRDefault="00C83C40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686E0A18" w14:textId="703323CE" w:rsidR="00E576EA" w:rsidRDefault="005C77A6" w:rsidP="005C77A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1.1</w:t>
      </w:r>
      <w:r>
        <w:rPr>
          <w:rFonts w:ascii="Arial" w:hAnsi="Arial"/>
          <w:color w:val="000000"/>
        </w:rPr>
        <w:tab/>
      </w:r>
      <w:r w:rsidR="006E5C59" w:rsidRPr="007904F3">
        <w:rPr>
          <w:rFonts w:ascii="Arial" w:hAnsi="Arial"/>
          <w:color w:val="000000"/>
        </w:rPr>
        <w:t>O presente Contrato tem por objeto a prestação de serviços</w:t>
      </w:r>
      <w:r w:rsidR="009E7497" w:rsidRPr="007904F3">
        <w:rPr>
          <w:rFonts w:ascii="Arial" w:hAnsi="Arial"/>
          <w:color w:val="000000"/>
        </w:rPr>
        <w:t xml:space="preserve"> </w:t>
      </w:r>
      <w:r w:rsidR="006E5C59" w:rsidRPr="007904F3">
        <w:rPr>
          <w:rFonts w:ascii="Arial" w:hAnsi="Arial"/>
          <w:color w:val="000000"/>
        </w:rPr>
        <w:t>especializados</w:t>
      </w:r>
      <w:r w:rsidR="00630926">
        <w:rPr>
          <w:rFonts w:ascii="Arial" w:hAnsi="Arial"/>
          <w:color w:val="000000"/>
        </w:rPr>
        <w:t xml:space="preserve"> </w:t>
      </w:r>
      <w:r w:rsidR="006E5C59" w:rsidRPr="007904F3">
        <w:rPr>
          <w:rFonts w:ascii="Arial" w:hAnsi="Arial"/>
          <w:color w:val="000000"/>
        </w:rPr>
        <w:t>por parte d</w:t>
      </w:r>
      <w:r w:rsidR="00681C64" w:rsidRPr="007904F3">
        <w:rPr>
          <w:rFonts w:ascii="Arial" w:hAnsi="Arial"/>
          <w:color w:val="000000"/>
        </w:rPr>
        <w:t>o</w:t>
      </w:r>
      <w:r w:rsidR="006E5C59" w:rsidRPr="007904F3">
        <w:rPr>
          <w:rFonts w:ascii="Arial" w:hAnsi="Arial"/>
          <w:color w:val="000000"/>
        </w:rPr>
        <w:t xml:space="preserve"> </w:t>
      </w:r>
      <w:r w:rsidR="006E5C59" w:rsidRPr="007904F3">
        <w:rPr>
          <w:rFonts w:ascii="Arial" w:hAnsi="Arial"/>
          <w:b/>
          <w:color w:val="000000"/>
        </w:rPr>
        <w:t>CONTRATAD</w:t>
      </w:r>
      <w:r w:rsidR="00681C64" w:rsidRPr="007904F3">
        <w:rPr>
          <w:rFonts w:ascii="Arial" w:hAnsi="Arial"/>
          <w:b/>
          <w:color w:val="000000"/>
        </w:rPr>
        <w:t>O</w:t>
      </w:r>
      <w:r w:rsidR="006E5C59" w:rsidRPr="007904F3">
        <w:rPr>
          <w:rFonts w:ascii="Arial" w:hAnsi="Arial"/>
          <w:color w:val="000000"/>
        </w:rPr>
        <w:t xml:space="preserve"> à </w:t>
      </w:r>
      <w:r w:rsidR="0094476C">
        <w:rPr>
          <w:rFonts w:ascii="Arial" w:hAnsi="Arial"/>
          <w:b/>
          <w:color w:val="000000"/>
        </w:rPr>
        <w:t>COMITENTE</w:t>
      </w:r>
      <w:r w:rsidR="006E5C59" w:rsidRPr="007904F3">
        <w:rPr>
          <w:rFonts w:ascii="Arial" w:hAnsi="Arial"/>
          <w:color w:val="000000"/>
        </w:rPr>
        <w:t xml:space="preserve">, </w:t>
      </w:r>
      <w:r w:rsidR="00E576EA">
        <w:rPr>
          <w:rFonts w:ascii="Arial" w:hAnsi="Arial"/>
          <w:color w:val="000000"/>
        </w:rPr>
        <w:t xml:space="preserve">cujo objeto consiste </w:t>
      </w:r>
      <w:r w:rsidR="00250D28" w:rsidRPr="007904F3">
        <w:rPr>
          <w:rFonts w:ascii="Arial" w:hAnsi="Arial"/>
          <w:color w:val="000000"/>
        </w:rPr>
        <w:t xml:space="preserve">na </w:t>
      </w:r>
      <w:r w:rsidR="006E5C59" w:rsidRPr="007904F3">
        <w:rPr>
          <w:rFonts w:ascii="Arial" w:hAnsi="Arial"/>
          <w:color w:val="000000"/>
        </w:rPr>
        <w:t>venda, por meio de LEILÃO PÚBLICO</w:t>
      </w:r>
      <w:r w:rsidR="00250D28" w:rsidRPr="007904F3">
        <w:rPr>
          <w:rFonts w:ascii="Arial" w:hAnsi="Arial"/>
          <w:color w:val="000000"/>
        </w:rPr>
        <w:t>,</w:t>
      </w:r>
      <w:r w:rsidR="006E5C59" w:rsidRPr="007904F3">
        <w:rPr>
          <w:rFonts w:ascii="Arial" w:hAnsi="Arial"/>
          <w:color w:val="000000"/>
        </w:rPr>
        <w:t xml:space="preserve"> de bens móveis </w:t>
      </w:r>
      <w:r w:rsidR="00FD111F">
        <w:rPr>
          <w:rFonts w:ascii="Arial" w:hAnsi="Arial"/>
          <w:color w:val="000000"/>
        </w:rPr>
        <w:t xml:space="preserve">e/ou imóveis </w:t>
      </w:r>
      <w:r w:rsidR="006E5C59" w:rsidRPr="007904F3">
        <w:rPr>
          <w:rFonts w:ascii="Arial" w:hAnsi="Arial"/>
          <w:color w:val="000000"/>
        </w:rPr>
        <w:t>de propriedade da</w:t>
      </w:r>
      <w:r w:rsidR="00B13124" w:rsidRPr="00B13124">
        <w:rPr>
          <w:rFonts w:ascii="Arial" w:hAnsi="Arial"/>
          <w:b/>
          <w:color w:val="000000"/>
        </w:rPr>
        <w:t xml:space="preserve"> </w:t>
      </w:r>
      <w:r w:rsidR="0094476C">
        <w:rPr>
          <w:rFonts w:ascii="Arial" w:hAnsi="Arial"/>
          <w:b/>
          <w:color w:val="000000"/>
        </w:rPr>
        <w:t>COMITENTE</w:t>
      </w:r>
      <w:r w:rsidR="006E5C59" w:rsidRPr="007904F3">
        <w:rPr>
          <w:rFonts w:ascii="Arial" w:hAnsi="Arial"/>
          <w:color w:val="000000"/>
        </w:rPr>
        <w:t>.</w:t>
      </w:r>
    </w:p>
    <w:p w14:paraId="608628F0" w14:textId="77777777" w:rsidR="00701D26" w:rsidRDefault="00701D26" w:rsidP="00701D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15DD6073" w14:textId="77777777" w:rsidR="00701D26" w:rsidRDefault="00701D26" w:rsidP="00701D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1.1.1</w:t>
      </w:r>
      <w:r>
        <w:rPr>
          <w:rFonts w:ascii="Arial" w:hAnsi="Arial"/>
          <w:color w:val="000000"/>
        </w:rPr>
        <w:tab/>
        <w:t xml:space="preserve">Os serviços serão prestados sob demanda da </w:t>
      </w:r>
      <w:r w:rsidR="0094476C">
        <w:rPr>
          <w:rFonts w:ascii="Arial" w:hAnsi="Arial"/>
          <w:b/>
          <w:color w:val="000000"/>
        </w:rPr>
        <w:t>COMITENTE</w:t>
      </w:r>
      <w:r w:rsidR="0094476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e serão prestados pelo </w:t>
      </w:r>
      <w:r w:rsidRPr="00701D26">
        <w:rPr>
          <w:rFonts w:ascii="Arial" w:hAnsi="Arial"/>
          <w:b/>
          <w:color w:val="000000"/>
        </w:rPr>
        <w:t>CONTRATADO</w:t>
      </w:r>
      <w:r>
        <w:rPr>
          <w:rFonts w:ascii="Arial" w:hAnsi="Arial"/>
          <w:color w:val="000000"/>
        </w:rPr>
        <w:t xml:space="preserve"> em caráter de não exclusividade.</w:t>
      </w:r>
    </w:p>
    <w:p w14:paraId="68C9C669" w14:textId="77777777" w:rsidR="00E576EA" w:rsidRPr="00E576EA" w:rsidRDefault="00E576EA" w:rsidP="00E576EA">
      <w:pPr>
        <w:widowControl w:val="0"/>
        <w:suppressAutoHyphens/>
        <w:ind w:left="360"/>
        <w:jc w:val="both"/>
        <w:rPr>
          <w:rFonts w:ascii="Arial" w:hAnsi="Arial"/>
          <w:color w:val="000000"/>
        </w:rPr>
      </w:pPr>
    </w:p>
    <w:p w14:paraId="1FCD918C" w14:textId="77777777" w:rsidR="003F358C" w:rsidRPr="007904F3" w:rsidRDefault="003F358C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 xml:space="preserve">1.2 </w:t>
      </w:r>
      <w:r w:rsidRPr="007904F3">
        <w:rPr>
          <w:rFonts w:ascii="Arial" w:hAnsi="Arial"/>
          <w:color w:val="000000"/>
        </w:rPr>
        <w:tab/>
        <w:t xml:space="preserve">A venda será feita </w:t>
      </w:r>
      <w:r w:rsidR="00C71C12" w:rsidRPr="007904F3">
        <w:rPr>
          <w:rFonts w:ascii="Arial" w:hAnsi="Arial"/>
          <w:color w:val="000000"/>
        </w:rPr>
        <w:t xml:space="preserve">por meio </w:t>
      </w:r>
      <w:r w:rsidRPr="007904F3">
        <w:rPr>
          <w:rFonts w:ascii="Arial" w:hAnsi="Arial"/>
          <w:color w:val="000000"/>
        </w:rPr>
        <w:t xml:space="preserve">de Leilão Oficial, presencial e </w:t>
      </w:r>
      <w:r w:rsidR="00C71C12" w:rsidRPr="007904F3">
        <w:rPr>
          <w:rFonts w:ascii="Arial" w:hAnsi="Arial"/>
          <w:color w:val="000000"/>
        </w:rPr>
        <w:t xml:space="preserve">por meio </w:t>
      </w:r>
      <w:r w:rsidRPr="007904F3">
        <w:rPr>
          <w:rFonts w:ascii="Arial" w:hAnsi="Arial"/>
          <w:color w:val="000000"/>
        </w:rPr>
        <w:t xml:space="preserve">da </w:t>
      </w:r>
      <w:r w:rsidR="00C71C12" w:rsidRPr="007904F3">
        <w:rPr>
          <w:rFonts w:ascii="Arial" w:hAnsi="Arial"/>
          <w:color w:val="000000"/>
        </w:rPr>
        <w:t>I</w:t>
      </w:r>
      <w:r w:rsidRPr="007904F3">
        <w:rPr>
          <w:rFonts w:ascii="Arial" w:hAnsi="Arial"/>
          <w:color w:val="000000"/>
        </w:rPr>
        <w:t>nternet</w:t>
      </w:r>
      <w:r w:rsidR="00C71C12" w:rsidRPr="007904F3">
        <w:rPr>
          <w:rFonts w:ascii="Arial" w:hAnsi="Arial"/>
          <w:color w:val="000000"/>
        </w:rPr>
        <w:t>,</w:t>
      </w:r>
      <w:r w:rsidRPr="007904F3">
        <w:rPr>
          <w:rFonts w:ascii="Arial" w:hAnsi="Arial"/>
          <w:color w:val="000000"/>
        </w:rPr>
        <w:t xml:space="preserve"> pelo site </w:t>
      </w:r>
      <w:r w:rsidR="00FF00C8" w:rsidRPr="00B63E1C">
        <w:rPr>
          <w:rFonts w:ascii="Arial" w:hAnsi="Arial"/>
          <w:b/>
          <w:color w:val="000000"/>
        </w:rPr>
        <w:t>www.</w:t>
      </w:r>
      <w:r w:rsidR="00B63E1C" w:rsidRPr="00B63E1C">
        <w:rPr>
          <w:rFonts w:ascii="Arial" w:hAnsi="Arial" w:cs="Arial"/>
          <w:b/>
          <w:color w:val="000000"/>
        </w:rPr>
        <w:t>leilaoonline.net</w:t>
      </w:r>
      <w:r w:rsidRPr="007904F3">
        <w:rPr>
          <w:rFonts w:ascii="Arial" w:hAnsi="Arial"/>
          <w:color w:val="000000"/>
        </w:rPr>
        <w:t xml:space="preserve"> podendo o Leilão ser exclusivo da </w:t>
      </w:r>
      <w:r w:rsidR="0094476C">
        <w:rPr>
          <w:rFonts w:ascii="Arial" w:hAnsi="Arial"/>
          <w:b/>
          <w:color w:val="000000"/>
        </w:rPr>
        <w:t>COMITENTE</w:t>
      </w:r>
      <w:r w:rsidR="0094476C" w:rsidRPr="007904F3">
        <w:rPr>
          <w:rFonts w:ascii="Arial" w:hAnsi="Arial"/>
          <w:color w:val="000000"/>
        </w:rPr>
        <w:t xml:space="preserve"> </w:t>
      </w:r>
      <w:r w:rsidRPr="007904F3">
        <w:rPr>
          <w:rFonts w:ascii="Arial" w:hAnsi="Arial"/>
          <w:color w:val="000000"/>
        </w:rPr>
        <w:t>ou compartilhado com outros comitentes (outros vendedores). Será declarado ARREMATANTE aquele que oferecer o maior lance (maior oferta) aos bens disponibilizados – presencialmente ou pela Internet.</w:t>
      </w:r>
    </w:p>
    <w:p w14:paraId="2C5574D0" w14:textId="77777777" w:rsidR="00E576EA" w:rsidRDefault="00E576EA" w:rsidP="00630926">
      <w:pPr>
        <w:widowControl w:val="0"/>
        <w:suppressAutoHyphens/>
        <w:ind w:left="709"/>
        <w:jc w:val="both"/>
        <w:rPr>
          <w:rFonts w:ascii="Arial" w:hAnsi="Arial"/>
          <w:b/>
          <w:color w:val="000000"/>
        </w:rPr>
      </w:pPr>
    </w:p>
    <w:p w14:paraId="656F17F1" w14:textId="77777777" w:rsidR="00FF00C8" w:rsidRPr="003502BF" w:rsidRDefault="003D4820" w:rsidP="00FF00C8">
      <w:pPr>
        <w:widowControl w:val="0"/>
        <w:tabs>
          <w:tab w:val="left" w:pos="851"/>
        </w:tabs>
        <w:suppressAutoHyphens/>
        <w:ind w:left="709"/>
        <w:jc w:val="both"/>
        <w:rPr>
          <w:rFonts w:ascii="Arial" w:hAnsi="Arial" w:cs="Arial"/>
          <w:color w:val="000000"/>
        </w:rPr>
      </w:pPr>
      <w:r w:rsidRPr="003502BF">
        <w:rPr>
          <w:rFonts w:ascii="Arial" w:hAnsi="Arial"/>
          <w:b/>
          <w:color w:val="000000"/>
        </w:rPr>
        <w:t>a</w:t>
      </w:r>
      <w:r w:rsidR="003F358C" w:rsidRPr="003502BF">
        <w:rPr>
          <w:rFonts w:ascii="Arial" w:hAnsi="Arial"/>
          <w:b/>
          <w:color w:val="000000"/>
        </w:rPr>
        <w:t>–</w:t>
      </w:r>
      <w:r w:rsidR="0012475A" w:rsidRPr="003502BF">
        <w:rPr>
          <w:rFonts w:ascii="Arial" w:hAnsi="Arial"/>
          <w:b/>
          <w:color w:val="000000"/>
        </w:rPr>
        <w:t>Leiloeiro</w:t>
      </w:r>
      <w:r w:rsidR="003F358C" w:rsidRPr="003502BF">
        <w:rPr>
          <w:rFonts w:ascii="Arial" w:hAnsi="Arial"/>
          <w:b/>
          <w:color w:val="000000"/>
        </w:rPr>
        <w:t xml:space="preserve"> Oficial Responsável: </w:t>
      </w:r>
      <w:r w:rsidR="00B63E1C" w:rsidRPr="003502BF">
        <w:rPr>
          <w:rFonts w:ascii="Arial" w:hAnsi="Arial" w:cs="Arial"/>
          <w:b/>
          <w:color w:val="000000"/>
        </w:rPr>
        <w:t>UGO ROSSI FILHO</w:t>
      </w:r>
      <w:r w:rsidR="00FF00C8" w:rsidRPr="003502BF">
        <w:rPr>
          <w:rFonts w:ascii="Arial" w:hAnsi="Arial" w:cs="Arial"/>
          <w:b/>
          <w:color w:val="000000"/>
        </w:rPr>
        <w:t>,</w:t>
      </w:r>
      <w:r w:rsidR="00B63E1C" w:rsidRPr="003502BF">
        <w:rPr>
          <w:rFonts w:ascii="Arial" w:hAnsi="Arial" w:cs="Arial"/>
          <w:color w:val="000000"/>
        </w:rPr>
        <w:t xml:space="preserve"> </w:t>
      </w:r>
      <w:r w:rsidR="00FF00C8" w:rsidRPr="003502BF">
        <w:rPr>
          <w:rFonts w:ascii="Arial" w:hAnsi="Arial" w:cs="Arial"/>
          <w:color w:val="000000"/>
        </w:rPr>
        <w:t xml:space="preserve">matriculado na JUCESP sob num. </w:t>
      </w:r>
      <w:r w:rsidR="00B63E1C" w:rsidRPr="003502BF">
        <w:rPr>
          <w:rFonts w:ascii="Arial" w:hAnsi="Arial" w:cs="Arial"/>
          <w:color w:val="000000"/>
        </w:rPr>
        <w:t>394</w:t>
      </w:r>
      <w:r w:rsidR="00FF00C8" w:rsidRPr="003502BF">
        <w:rPr>
          <w:rFonts w:ascii="Arial" w:hAnsi="Arial" w:cs="Arial"/>
          <w:color w:val="000000"/>
        </w:rPr>
        <w:t>;</w:t>
      </w:r>
    </w:p>
    <w:p w14:paraId="71F66438" w14:textId="68CF8111" w:rsidR="003F358C" w:rsidRPr="007904F3" w:rsidRDefault="003D4820" w:rsidP="003502BF">
      <w:pPr>
        <w:pStyle w:val="font7"/>
        <w:spacing w:before="0" w:beforeAutospacing="0" w:after="0" w:afterAutospacing="0"/>
        <w:ind w:left="708"/>
        <w:textAlignment w:val="baseline"/>
        <w:rPr>
          <w:rFonts w:ascii="Arial" w:hAnsi="Arial"/>
          <w:b/>
          <w:color w:val="000000"/>
        </w:rPr>
      </w:pPr>
      <w:r w:rsidRPr="003502BF">
        <w:rPr>
          <w:rFonts w:ascii="Arial" w:hAnsi="Arial"/>
          <w:b/>
          <w:color w:val="000000"/>
          <w:sz w:val="20"/>
          <w:szCs w:val="20"/>
        </w:rPr>
        <w:t>b</w:t>
      </w:r>
      <w:r w:rsidR="003F358C" w:rsidRPr="003502BF">
        <w:rPr>
          <w:rFonts w:ascii="Arial" w:hAnsi="Arial"/>
          <w:b/>
          <w:color w:val="000000"/>
          <w:sz w:val="20"/>
          <w:szCs w:val="20"/>
        </w:rPr>
        <w:t xml:space="preserve"> – Bens a serem leiloados: </w:t>
      </w:r>
      <w:r w:rsidR="00F378BB" w:rsidRPr="003502BF">
        <w:rPr>
          <w:rFonts w:ascii="Arial" w:hAnsi="Arial"/>
          <w:color w:val="000000"/>
          <w:sz w:val="20"/>
          <w:szCs w:val="20"/>
        </w:rPr>
        <w:t xml:space="preserve">conforme acordado entre as </w:t>
      </w:r>
      <w:r w:rsidR="00630926" w:rsidRPr="003502BF">
        <w:rPr>
          <w:rFonts w:ascii="Arial" w:hAnsi="Arial"/>
          <w:color w:val="000000"/>
          <w:sz w:val="20"/>
          <w:szCs w:val="20"/>
        </w:rPr>
        <w:t>P</w:t>
      </w:r>
      <w:r w:rsidR="00F378BB" w:rsidRPr="003502BF">
        <w:rPr>
          <w:rFonts w:ascii="Arial" w:hAnsi="Arial"/>
          <w:color w:val="000000"/>
          <w:sz w:val="20"/>
          <w:szCs w:val="20"/>
        </w:rPr>
        <w:t>artes formalmente, via e-mail</w:t>
      </w:r>
      <w:r w:rsidR="003502BF" w:rsidRPr="003502BF">
        <w:rPr>
          <w:rFonts w:ascii="Arial" w:hAnsi="Arial"/>
          <w:color w:val="000000"/>
          <w:sz w:val="20"/>
          <w:szCs w:val="20"/>
        </w:rPr>
        <w:t>. A Comitente declara que os bens estão</w:t>
      </w:r>
      <w:r w:rsidR="003502BF" w:rsidRPr="003502BF">
        <w:rPr>
          <w:rFonts w:ascii="Arial" w:hAnsi="Arial" w:cs="Arial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livres e desembaraçados de quaisquer ônus.</w:t>
      </w:r>
    </w:p>
    <w:p w14:paraId="146FB939" w14:textId="77777777" w:rsidR="003F358C" w:rsidRPr="007904F3" w:rsidRDefault="003D4820" w:rsidP="00630926">
      <w:pPr>
        <w:widowControl w:val="0"/>
        <w:suppressAutoHyphens/>
        <w:ind w:left="709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b/>
          <w:color w:val="000000"/>
        </w:rPr>
        <w:t>c</w:t>
      </w:r>
      <w:r w:rsidR="003F358C" w:rsidRPr="007904F3">
        <w:rPr>
          <w:rFonts w:ascii="Arial" w:hAnsi="Arial"/>
          <w:b/>
          <w:color w:val="000000"/>
        </w:rPr>
        <w:t xml:space="preserve"> – Abertura para lances (</w:t>
      </w:r>
      <w:proofErr w:type="spellStart"/>
      <w:r w:rsidR="00817D32" w:rsidRPr="007904F3">
        <w:rPr>
          <w:rFonts w:ascii="Arial" w:hAnsi="Arial"/>
          <w:b/>
          <w:color w:val="000000"/>
        </w:rPr>
        <w:t>o</w:t>
      </w:r>
      <w:r w:rsidR="003F358C" w:rsidRPr="007904F3">
        <w:rPr>
          <w:rFonts w:ascii="Arial" w:hAnsi="Arial"/>
          <w:b/>
          <w:color w:val="000000"/>
        </w:rPr>
        <w:t>n</w:t>
      </w:r>
      <w:proofErr w:type="spellEnd"/>
      <w:r w:rsidR="00C71C12" w:rsidRPr="007904F3">
        <w:rPr>
          <w:rFonts w:ascii="Arial" w:hAnsi="Arial"/>
          <w:b/>
          <w:color w:val="000000"/>
        </w:rPr>
        <w:t xml:space="preserve"> </w:t>
      </w:r>
      <w:proofErr w:type="spellStart"/>
      <w:r w:rsidR="003F358C" w:rsidRPr="007904F3">
        <w:rPr>
          <w:rFonts w:ascii="Arial" w:hAnsi="Arial"/>
          <w:b/>
          <w:color w:val="000000"/>
        </w:rPr>
        <w:t>line</w:t>
      </w:r>
      <w:proofErr w:type="spellEnd"/>
      <w:r w:rsidR="003F358C" w:rsidRPr="007904F3">
        <w:rPr>
          <w:rFonts w:ascii="Arial" w:hAnsi="Arial"/>
          <w:b/>
          <w:color w:val="000000"/>
        </w:rPr>
        <w:t>):</w:t>
      </w:r>
      <w:r w:rsidR="009E70C8" w:rsidRPr="007904F3">
        <w:rPr>
          <w:rFonts w:ascii="Arial" w:hAnsi="Arial"/>
          <w:b/>
          <w:color w:val="000000"/>
        </w:rPr>
        <w:t xml:space="preserve"> </w:t>
      </w:r>
      <w:r w:rsidR="00F378BB" w:rsidRPr="007904F3">
        <w:rPr>
          <w:rFonts w:ascii="Arial" w:hAnsi="Arial"/>
          <w:color w:val="000000"/>
        </w:rPr>
        <w:t xml:space="preserve">conforme acordado entre as </w:t>
      </w:r>
      <w:r w:rsidR="00630926">
        <w:rPr>
          <w:rFonts w:ascii="Arial" w:hAnsi="Arial"/>
          <w:color w:val="000000"/>
        </w:rPr>
        <w:t>P</w:t>
      </w:r>
      <w:r w:rsidR="00F378BB" w:rsidRPr="007904F3">
        <w:rPr>
          <w:rFonts w:ascii="Arial" w:hAnsi="Arial"/>
          <w:color w:val="000000"/>
        </w:rPr>
        <w:t>artes formalmente, via e-mail</w:t>
      </w:r>
      <w:r w:rsidR="00C71C12" w:rsidRPr="007904F3">
        <w:rPr>
          <w:rFonts w:ascii="Arial" w:hAnsi="Arial"/>
          <w:color w:val="000000"/>
        </w:rPr>
        <w:t>;</w:t>
      </w:r>
    </w:p>
    <w:p w14:paraId="1D21835F" w14:textId="77777777" w:rsidR="003F358C" w:rsidRPr="007904F3" w:rsidRDefault="003D4820" w:rsidP="00630926">
      <w:pPr>
        <w:widowControl w:val="0"/>
        <w:suppressAutoHyphens/>
        <w:ind w:left="709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b/>
          <w:color w:val="000000"/>
        </w:rPr>
        <w:t>d</w:t>
      </w:r>
      <w:r w:rsidR="003F358C" w:rsidRPr="007904F3">
        <w:rPr>
          <w:rFonts w:ascii="Arial" w:hAnsi="Arial"/>
          <w:b/>
          <w:color w:val="000000"/>
        </w:rPr>
        <w:t xml:space="preserve"> – Leilão (</w:t>
      </w:r>
      <w:r w:rsidR="00817D32" w:rsidRPr="007904F3">
        <w:rPr>
          <w:rFonts w:ascii="Arial" w:hAnsi="Arial"/>
          <w:b/>
          <w:color w:val="000000"/>
        </w:rPr>
        <w:t>p</w:t>
      </w:r>
      <w:r w:rsidR="003F358C" w:rsidRPr="007904F3">
        <w:rPr>
          <w:rFonts w:ascii="Arial" w:hAnsi="Arial"/>
          <w:b/>
          <w:color w:val="000000"/>
        </w:rPr>
        <w:t xml:space="preserve">resencial e </w:t>
      </w:r>
      <w:proofErr w:type="spellStart"/>
      <w:r w:rsidR="00817D32" w:rsidRPr="007904F3">
        <w:rPr>
          <w:rFonts w:ascii="Arial" w:hAnsi="Arial"/>
          <w:b/>
          <w:color w:val="000000"/>
        </w:rPr>
        <w:t>o</w:t>
      </w:r>
      <w:r w:rsidR="003F358C" w:rsidRPr="007904F3">
        <w:rPr>
          <w:rFonts w:ascii="Arial" w:hAnsi="Arial"/>
          <w:b/>
          <w:color w:val="000000"/>
        </w:rPr>
        <w:t>n</w:t>
      </w:r>
      <w:proofErr w:type="spellEnd"/>
      <w:r w:rsidR="00C71C12" w:rsidRPr="007904F3">
        <w:rPr>
          <w:rFonts w:ascii="Arial" w:hAnsi="Arial"/>
          <w:b/>
          <w:color w:val="000000"/>
        </w:rPr>
        <w:t xml:space="preserve"> </w:t>
      </w:r>
      <w:proofErr w:type="spellStart"/>
      <w:r w:rsidR="003F358C" w:rsidRPr="007904F3">
        <w:rPr>
          <w:rFonts w:ascii="Arial" w:hAnsi="Arial"/>
          <w:b/>
          <w:color w:val="000000"/>
        </w:rPr>
        <w:t>line</w:t>
      </w:r>
      <w:proofErr w:type="spellEnd"/>
      <w:r w:rsidR="003F358C" w:rsidRPr="007904F3">
        <w:rPr>
          <w:rFonts w:ascii="Arial" w:hAnsi="Arial"/>
          <w:b/>
          <w:color w:val="000000"/>
        </w:rPr>
        <w:t xml:space="preserve">): </w:t>
      </w:r>
      <w:r w:rsidR="00F378BB" w:rsidRPr="007904F3">
        <w:rPr>
          <w:rFonts w:ascii="Arial" w:hAnsi="Arial"/>
          <w:color w:val="000000"/>
        </w:rPr>
        <w:t xml:space="preserve">conforme acordado entre as </w:t>
      </w:r>
      <w:r w:rsidR="00630926">
        <w:rPr>
          <w:rFonts w:ascii="Arial" w:hAnsi="Arial"/>
          <w:color w:val="000000"/>
        </w:rPr>
        <w:t>P</w:t>
      </w:r>
      <w:r w:rsidR="00F378BB" w:rsidRPr="007904F3">
        <w:rPr>
          <w:rFonts w:ascii="Arial" w:hAnsi="Arial"/>
          <w:color w:val="000000"/>
        </w:rPr>
        <w:t>artes formalmente, via e-mail</w:t>
      </w:r>
      <w:r w:rsidR="00C71C12" w:rsidRPr="007904F3">
        <w:rPr>
          <w:rFonts w:ascii="Arial" w:hAnsi="Arial"/>
          <w:color w:val="000000"/>
        </w:rPr>
        <w:t>;</w:t>
      </w:r>
    </w:p>
    <w:p w14:paraId="29B987D0" w14:textId="77777777" w:rsidR="003F358C" w:rsidRPr="007904F3" w:rsidRDefault="003D4820" w:rsidP="00630926">
      <w:pPr>
        <w:widowControl w:val="0"/>
        <w:suppressAutoHyphens/>
        <w:ind w:left="709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b/>
          <w:color w:val="000000"/>
        </w:rPr>
        <w:t>e</w:t>
      </w:r>
      <w:r w:rsidR="003F358C" w:rsidRPr="007904F3">
        <w:rPr>
          <w:rFonts w:ascii="Arial" w:hAnsi="Arial"/>
          <w:b/>
          <w:color w:val="000000"/>
        </w:rPr>
        <w:t xml:space="preserve"> – Período e </w:t>
      </w:r>
      <w:r w:rsidR="00C71C12" w:rsidRPr="007904F3">
        <w:rPr>
          <w:rFonts w:ascii="Arial" w:hAnsi="Arial"/>
          <w:b/>
          <w:color w:val="000000"/>
        </w:rPr>
        <w:t>h</w:t>
      </w:r>
      <w:r w:rsidR="003F358C" w:rsidRPr="007904F3">
        <w:rPr>
          <w:rFonts w:ascii="Arial" w:hAnsi="Arial"/>
          <w:b/>
          <w:color w:val="000000"/>
        </w:rPr>
        <w:t xml:space="preserve">orário de </w:t>
      </w:r>
      <w:r w:rsidR="00C71C12" w:rsidRPr="007904F3">
        <w:rPr>
          <w:rFonts w:ascii="Arial" w:hAnsi="Arial"/>
          <w:b/>
          <w:color w:val="000000"/>
        </w:rPr>
        <w:t>v</w:t>
      </w:r>
      <w:r w:rsidR="003F358C" w:rsidRPr="007904F3">
        <w:rPr>
          <w:rFonts w:ascii="Arial" w:hAnsi="Arial"/>
          <w:b/>
          <w:color w:val="000000"/>
        </w:rPr>
        <w:t xml:space="preserve">isitação dos bens: </w:t>
      </w:r>
      <w:r w:rsidR="002623F9" w:rsidRPr="007904F3">
        <w:rPr>
          <w:rFonts w:ascii="Arial" w:hAnsi="Arial"/>
          <w:color w:val="000000"/>
        </w:rPr>
        <w:t xml:space="preserve">nos dias e horários a serem acordados entre as </w:t>
      </w:r>
      <w:r w:rsidR="00630926">
        <w:rPr>
          <w:rFonts w:ascii="Arial" w:hAnsi="Arial"/>
          <w:color w:val="000000"/>
        </w:rPr>
        <w:t>P</w:t>
      </w:r>
      <w:r w:rsidR="002623F9" w:rsidRPr="007904F3">
        <w:rPr>
          <w:rFonts w:ascii="Arial" w:hAnsi="Arial"/>
          <w:color w:val="000000"/>
        </w:rPr>
        <w:t xml:space="preserve">artes, via e-mail. Sendo que as mesmas não poderão ocorrer nos sábados, domingos e </w:t>
      </w:r>
      <w:r w:rsidR="003F358C" w:rsidRPr="007904F3">
        <w:rPr>
          <w:rFonts w:ascii="Arial" w:hAnsi="Arial"/>
          <w:color w:val="000000"/>
        </w:rPr>
        <w:t xml:space="preserve">feriados, mediante agendamento </w:t>
      </w:r>
      <w:r w:rsidR="003A20A5" w:rsidRPr="007904F3">
        <w:rPr>
          <w:rFonts w:ascii="Arial" w:hAnsi="Arial"/>
          <w:color w:val="000000"/>
        </w:rPr>
        <w:t>junto ao</w:t>
      </w:r>
      <w:r w:rsidR="003F358C" w:rsidRPr="007904F3">
        <w:rPr>
          <w:rFonts w:ascii="Arial" w:hAnsi="Arial"/>
          <w:color w:val="000000"/>
        </w:rPr>
        <w:t xml:space="preserve"> </w:t>
      </w:r>
      <w:r w:rsidR="003A20A5" w:rsidRPr="00630926">
        <w:rPr>
          <w:rFonts w:ascii="Arial" w:hAnsi="Arial"/>
          <w:b/>
          <w:color w:val="000000"/>
        </w:rPr>
        <w:t>CONTRATADO</w:t>
      </w:r>
      <w:r w:rsidR="00C71C12" w:rsidRPr="007904F3">
        <w:rPr>
          <w:rFonts w:ascii="Arial" w:hAnsi="Arial"/>
          <w:color w:val="000000"/>
        </w:rPr>
        <w:t>;</w:t>
      </w:r>
    </w:p>
    <w:p w14:paraId="4D9C0829" w14:textId="77777777" w:rsidR="005F3D1D" w:rsidRPr="007904F3" w:rsidRDefault="005F3D1D" w:rsidP="00630926">
      <w:pPr>
        <w:widowControl w:val="0"/>
        <w:suppressAutoHyphens/>
        <w:ind w:left="709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b/>
          <w:color w:val="000000"/>
        </w:rPr>
        <w:t xml:space="preserve">f – Local de </w:t>
      </w:r>
      <w:r w:rsidR="00C71C12" w:rsidRPr="007904F3">
        <w:rPr>
          <w:rFonts w:ascii="Arial" w:hAnsi="Arial"/>
          <w:b/>
          <w:color w:val="000000"/>
        </w:rPr>
        <w:t>v</w:t>
      </w:r>
      <w:r w:rsidRPr="007904F3">
        <w:rPr>
          <w:rFonts w:ascii="Arial" w:hAnsi="Arial"/>
          <w:b/>
          <w:color w:val="000000"/>
        </w:rPr>
        <w:t xml:space="preserve">isitação e </w:t>
      </w:r>
      <w:r w:rsidR="00C71C12" w:rsidRPr="007904F3">
        <w:rPr>
          <w:rFonts w:ascii="Arial" w:hAnsi="Arial"/>
          <w:b/>
          <w:color w:val="000000"/>
        </w:rPr>
        <w:t>r</w:t>
      </w:r>
      <w:r w:rsidRPr="007904F3">
        <w:rPr>
          <w:rFonts w:ascii="Arial" w:hAnsi="Arial"/>
          <w:b/>
          <w:color w:val="000000"/>
        </w:rPr>
        <w:t xml:space="preserve">etirada de </w:t>
      </w:r>
      <w:r w:rsidR="00C71C12" w:rsidRPr="007904F3">
        <w:rPr>
          <w:rFonts w:ascii="Arial" w:hAnsi="Arial"/>
          <w:b/>
          <w:color w:val="000000"/>
        </w:rPr>
        <w:t>b</w:t>
      </w:r>
      <w:r w:rsidRPr="007904F3">
        <w:rPr>
          <w:rFonts w:ascii="Arial" w:hAnsi="Arial"/>
          <w:b/>
          <w:color w:val="000000"/>
        </w:rPr>
        <w:t xml:space="preserve">ens: </w:t>
      </w:r>
      <w:r w:rsidR="00755884" w:rsidRPr="007904F3">
        <w:rPr>
          <w:rFonts w:ascii="Arial" w:hAnsi="Arial"/>
          <w:color w:val="000000"/>
        </w:rPr>
        <w:t xml:space="preserve">conforme acordado entre as </w:t>
      </w:r>
      <w:r w:rsidR="00630926">
        <w:rPr>
          <w:rFonts w:ascii="Arial" w:hAnsi="Arial"/>
          <w:color w:val="000000"/>
        </w:rPr>
        <w:t>P</w:t>
      </w:r>
      <w:r w:rsidR="00755884" w:rsidRPr="007904F3">
        <w:rPr>
          <w:rFonts w:ascii="Arial" w:hAnsi="Arial"/>
          <w:color w:val="000000"/>
        </w:rPr>
        <w:t>artes formalmente, via e-mail</w:t>
      </w:r>
      <w:r w:rsidRPr="007904F3">
        <w:rPr>
          <w:rFonts w:ascii="Arial" w:hAnsi="Arial"/>
          <w:color w:val="000000"/>
        </w:rPr>
        <w:t>.</w:t>
      </w:r>
    </w:p>
    <w:p w14:paraId="75F1DF50" w14:textId="77777777" w:rsidR="00C83C40" w:rsidRPr="007904F3" w:rsidRDefault="00C83C40" w:rsidP="00630926">
      <w:pPr>
        <w:pStyle w:val="Lista2"/>
        <w:widowControl w:val="0"/>
        <w:suppressAutoHyphens/>
        <w:ind w:left="705" w:firstLine="0"/>
        <w:jc w:val="both"/>
        <w:rPr>
          <w:rFonts w:ascii="Arial" w:hAnsi="Arial"/>
        </w:rPr>
      </w:pPr>
    </w:p>
    <w:p w14:paraId="5B10F8C5" w14:textId="77777777" w:rsidR="00B81B2F" w:rsidRPr="007904F3" w:rsidRDefault="00B81B2F" w:rsidP="00630926">
      <w:pPr>
        <w:pStyle w:val="Lista2"/>
        <w:widowControl w:val="0"/>
        <w:suppressAutoHyphens/>
        <w:ind w:left="705" w:firstLine="0"/>
        <w:jc w:val="both"/>
        <w:rPr>
          <w:rFonts w:ascii="Arial" w:hAnsi="Arial"/>
        </w:rPr>
      </w:pPr>
    </w:p>
    <w:p w14:paraId="35248F62" w14:textId="77777777" w:rsidR="00735307" w:rsidRPr="007904F3" w:rsidRDefault="00595F9A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2</w:t>
      </w:r>
      <w:r w:rsidR="00735307" w:rsidRPr="007904F3">
        <w:rPr>
          <w:rFonts w:ascii="Arial" w:hAnsi="Arial"/>
          <w:b/>
          <w:color w:val="000000"/>
        </w:rPr>
        <w:tab/>
        <w:t>DO PRAZO DE EXECUÇÃO DOS SERVIÇOS</w:t>
      </w:r>
    </w:p>
    <w:p w14:paraId="569D7911" w14:textId="77777777" w:rsidR="00C83C40" w:rsidRPr="007904F3" w:rsidRDefault="00C83C40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723A728A" w14:textId="77777777" w:rsidR="00735307" w:rsidRDefault="00735307" w:rsidP="00630926">
      <w:pPr>
        <w:widowControl w:val="0"/>
        <w:numPr>
          <w:ilvl w:val="1"/>
          <w:numId w:val="3"/>
        </w:numPr>
        <w:suppressAutoHyphens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Este Contrato vigerá</w:t>
      </w:r>
      <w:r w:rsidR="00562726" w:rsidRPr="007904F3">
        <w:rPr>
          <w:rFonts w:ascii="Arial" w:hAnsi="Arial"/>
          <w:color w:val="000000"/>
        </w:rPr>
        <w:t xml:space="preserve"> </w:t>
      </w:r>
      <w:r w:rsidR="00EB1538" w:rsidRPr="007904F3">
        <w:rPr>
          <w:rFonts w:ascii="Arial" w:hAnsi="Arial"/>
          <w:color w:val="000000"/>
        </w:rPr>
        <w:t xml:space="preserve">por </w:t>
      </w:r>
      <w:r w:rsidR="00D91021" w:rsidRPr="00D91021">
        <w:rPr>
          <w:rFonts w:ascii="Arial" w:hAnsi="Arial"/>
        </w:rPr>
        <w:t>cinco</w:t>
      </w:r>
      <w:r w:rsidR="00EB1538" w:rsidRPr="00D91021">
        <w:rPr>
          <w:rFonts w:ascii="Arial" w:hAnsi="Arial"/>
        </w:rPr>
        <w:t xml:space="preserve"> (</w:t>
      </w:r>
      <w:r w:rsidR="0094476C">
        <w:rPr>
          <w:rFonts w:ascii="Arial" w:hAnsi="Arial"/>
        </w:rPr>
        <w:t>12</w:t>
      </w:r>
      <w:r w:rsidR="00EB1538" w:rsidRPr="00D91021">
        <w:rPr>
          <w:rFonts w:ascii="Arial" w:hAnsi="Arial"/>
        </w:rPr>
        <w:t xml:space="preserve">) </w:t>
      </w:r>
      <w:r w:rsidR="00EB1538" w:rsidRPr="007904F3">
        <w:rPr>
          <w:rFonts w:ascii="Arial" w:hAnsi="Arial"/>
          <w:color w:val="000000"/>
        </w:rPr>
        <w:t>meses</w:t>
      </w:r>
      <w:r w:rsidR="00D813A5" w:rsidRPr="007904F3">
        <w:rPr>
          <w:rFonts w:ascii="Arial" w:hAnsi="Arial"/>
          <w:color w:val="000000"/>
        </w:rPr>
        <w:t xml:space="preserve">, </w:t>
      </w:r>
      <w:r w:rsidR="00882858" w:rsidRPr="007904F3">
        <w:rPr>
          <w:rFonts w:ascii="Arial" w:hAnsi="Arial"/>
          <w:color w:val="000000"/>
        </w:rPr>
        <w:t xml:space="preserve">ficando </w:t>
      </w:r>
      <w:r w:rsidR="00E232AA" w:rsidRPr="007904F3">
        <w:rPr>
          <w:rFonts w:ascii="Arial" w:hAnsi="Arial"/>
          <w:color w:val="000000"/>
        </w:rPr>
        <w:t>a</w:t>
      </w:r>
      <w:r w:rsidRPr="007904F3">
        <w:rPr>
          <w:rFonts w:ascii="Arial" w:hAnsi="Arial"/>
          <w:color w:val="000000"/>
        </w:rPr>
        <w:t xml:space="preserve"> critério exclusivo da </w:t>
      </w:r>
      <w:r w:rsidR="0094476C">
        <w:rPr>
          <w:rFonts w:ascii="Arial" w:hAnsi="Arial"/>
          <w:b/>
          <w:color w:val="000000"/>
        </w:rPr>
        <w:t>COMITENTE</w:t>
      </w:r>
      <w:r w:rsidR="0094476C" w:rsidRPr="007904F3">
        <w:rPr>
          <w:rFonts w:ascii="Arial" w:hAnsi="Arial"/>
          <w:color w:val="000000"/>
        </w:rPr>
        <w:t xml:space="preserve"> </w:t>
      </w:r>
      <w:r w:rsidR="00882858" w:rsidRPr="007904F3">
        <w:rPr>
          <w:rFonts w:ascii="Arial" w:hAnsi="Arial"/>
          <w:color w:val="000000"/>
        </w:rPr>
        <w:t>a</w:t>
      </w:r>
      <w:r w:rsidRPr="007904F3">
        <w:rPr>
          <w:rFonts w:ascii="Arial" w:hAnsi="Arial"/>
          <w:color w:val="000000"/>
        </w:rPr>
        <w:t xml:space="preserve"> </w:t>
      </w:r>
      <w:r w:rsidR="00882858" w:rsidRPr="007904F3">
        <w:rPr>
          <w:rFonts w:ascii="Arial" w:hAnsi="Arial"/>
          <w:color w:val="000000"/>
        </w:rPr>
        <w:t>sua prorrogação</w:t>
      </w:r>
      <w:r w:rsidRPr="007904F3">
        <w:rPr>
          <w:rFonts w:ascii="Arial" w:hAnsi="Arial"/>
          <w:color w:val="000000"/>
        </w:rPr>
        <w:t>.</w:t>
      </w:r>
    </w:p>
    <w:p w14:paraId="47491184" w14:textId="77777777" w:rsidR="008F3B45" w:rsidRPr="007904F3" w:rsidRDefault="008F3B45" w:rsidP="008F3B45">
      <w:pPr>
        <w:widowControl w:val="0"/>
        <w:suppressAutoHyphens/>
        <w:ind w:left="705"/>
        <w:jc w:val="both"/>
        <w:rPr>
          <w:rFonts w:ascii="Arial" w:hAnsi="Arial"/>
          <w:color w:val="000000"/>
        </w:rPr>
      </w:pPr>
    </w:p>
    <w:p w14:paraId="5931D8AE" w14:textId="77777777" w:rsidR="00B81B2F" w:rsidRPr="007904F3" w:rsidRDefault="00B81B2F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68528258" w14:textId="77777777" w:rsidR="00735307" w:rsidRPr="007904F3" w:rsidRDefault="00595F9A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3</w:t>
      </w:r>
      <w:r w:rsidR="00735307" w:rsidRPr="007904F3">
        <w:rPr>
          <w:rFonts w:ascii="Arial" w:hAnsi="Arial"/>
          <w:b/>
          <w:color w:val="000000"/>
        </w:rPr>
        <w:tab/>
      </w:r>
      <w:r w:rsidR="00C63B26" w:rsidRPr="007904F3">
        <w:rPr>
          <w:rFonts w:ascii="Arial" w:hAnsi="Arial"/>
          <w:b/>
          <w:color w:val="000000"/>
        </w:rPr>
        <w:t xml:space="preserve">DO </w:t>
      </w:r>
      <w:r w:rsidR="005F3D1D" w:rsidRPr="007904F3">
        <w:rPr>
          <w:rFonts w:ascii="Arial" w:hAnsi="Arial"/>
          <w:b/>
          <w:color w:val="000000"/>
        </w:rPr>
        <w:t xml:space="preserve">ARMAZENAMENTO E VISITA AOS </w:t>
      </w:r>
      <w:r w:rsidR="009764D3" w:rsidRPr="007904F3">
        <w:rPr>
          <w:rFonts w:ascii="Arial" w:hAnsi="Arial"/>
          <w:b/>
          <w:color w:val="000000"/>
        </w:rPr>
        <w:t>BENS</w:t>
      </w:r>
    </w:p>
    <w:p w14:paraId="405F62D4" w14:textId="77777777" w:rsidR="00C83C40" w:rsidRPr="007904F3" w:rsidRDefault="00C83C40" w:rsidP="00630926">
      <w:pPr>
        <w:widowControl w:val="0"/>
        <w:tabs>
          <w:tab w:val="left" w:pos="720"/>
        </w:tabs>
        <w:suppressAutoHyphens/>
        <w:jc w:val="both"/>
        <w:rPr>
          <w:rFonts w:ascii="Arial" w:hAnsi="Arial"/>
          <w:snapToGrid w:val="0"/>
          <w:color w:val="000000"/>
        </w:rPr>
      </w:pPr>
    </w:p>
    <w:p w14:paraId="265F3855" w14:textId="77777777" w:rsidR="00C83C40" w:rsidRDefault="001072FF" w:rsidP="001357B8">
      <w:pPr>
        <w:widowControl w:val="0"/>
        <w:suppressAutoHyphens/>
        <w:ind w:left="708" w:hanging="708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3.1</w:t>
      </w:r>
      <w:r w:rsidRPr="007904F3">
        <w:rPr>
          <w:rFonts w:ascii="Arial" w:hAnsi="Arial"/>
          <w:color w:val="000000"/>
        </w:rPr>
        <w:tab/>
      </w:r>
      <w:r w:rsidR="005F3D1D" w:rsidRPr="007904F3">
        <w:rPr>
          <w:rFonts w:ascii="Arial" w:hAnsi="Arial"/>
          <w:color w:val="000000"/>
        </w:rPr>
        <w:t>Os bens a serem leiloados permanecerão nos locais de visitação (</w:t>
      </w:r>
      <w:r w:rsidR="00C63B26" w:rsidRPr="007904F3">
        <w:rPr>
          <w:rFonts w:ascii="Arial" w:hAnsi="Arial"/>
          <w:color w:val="000000"/>
        </w:rPr>
        <w:t xml:space="preserve">item </w:t>
      </w:r>
      <w:r w:rsidR="005F3D1D" w:rsidRPr="007904F3">
        <w:rPr>
          <w:rFonts w:ascii="Arial" w:hAnsi="Arial"/>
          <w:color w:val="000000"/>
        </w:rPr>
        <w:t>1</w:t>
      </w:r>
      <w:r w:rsidR="00C63B26" w:rsidRPr="007904F3">
        <w:rPr>
          <w:rFonts w:ascii="Arial" w:hAnsi="Arial"/>
          <w:color w:val="000000"/>
        </w:rPr>
        <w:t>.2</w:t>
      </w:r>
      <w:r w:rsidR="005F3D1D" w:rsidRPr="007904F3">
        <w:rPr>
          <w:rFonts w:ascii="Arial" w:hAnsi="Arial"/>
          <w:color w:val="000000"/>
        </w:rPr>
        <w:t>, alínea f</w:t>
      </w:r>
      <w:r w:rsidR="00C63B26" w:rsidRPr="007904F3">
        <w:rPr>
          <w:rFonts w:ascii="Arial" w:hAnsi="Arial"/>
          <w:color w:val="000000"/>
        </w:rPr>
        <w:t>,</w:t>
      </w:r>
      <w:r w:rsidR="005F3D1D" w:rsidRPr="007904F3">
        <w:rPr>
          <w:rFonts w:ascii="Arial" w:hAnsi="Arial"/>
          <w:color w:val="000000"/>
        </w:rPr>
        <w:t xml:space="preserve"> supra), sob a responsabilidade de guarda e demonstração por parte da </w:t>
      </w:r>
      <w:r w:rsidR="0094476C">
        <w:rPr>
          <w:rFonts w:ascii="Arial" w:hAnsi="Arial"/>
          <w:b/>
          <w:color w:val="000000"/>
        </w:rPr>
        <w:t>COMITENTE</w:t>
      </w:r>
      <w:r w:rsidR="005F3D1D" w:rsidRPr="007904F3">
        <w:rPr>
          <w:rFonts w:ascii="Arial" w:hAnsi="Arial"/>
          <w:color w:val="000000"/>
        </w:rPr>
        <w:t>.</w:t>
      </w:r>
    </w:p>
    <w:p w14:paraId="2E00DC23" w14:textId="77777777" w:rsidR="005C77A6" w:rsidRDefault="005C77A6" w:rsidP="001357B8">
      <w:pPr>
        <w:widowControl w:val="0"/>
        <w:suppressAutoHyphens/>
        <w:ind w:left="708" w:hanging="708"/>
        <w:jc w:val="both"/>
        <w:rPr>
          <w:rFonts w:ascii="Arial" w:hAnsi="Arial"/>
          <w:color w:val="000000"/>
        </w:rPr>
      </w:pPr>
    </w:p>
    <w:p w14:paraId="7209FA96" w14:textId="77777777" w:rsidR="005C77A6" w:rsidRDefault="005C77A6" w:rsidP="001357B8">
      <w:pPr>
        <w:widowControl w:val="0"/>
        <w:suppressAutoHyphens/>
        <w:ind w:left="708" w:hanging="708"/>
        <w:jc w:val="both"/>
        <w:rPr>
          <w:rFonts w:ascii="Arial" w:hAnsi="Arial"/>
          <w:color w:val="000000"/>
        </w:rPr>
      </w:pPr>
    </w:p>
    <w:p w14:paraId="03DF3E76" w14:textId="77777777" w:rsidR="00B13124" w:rsidRDefault="00B13124" w:rsidP="001357B8">
      <w:pPr>
        <w:widowControl w:val="0"/>
        <w:suppressAutoHyphens/>
        <w:ind w:left="708" w:hanging="708"/>
        <w:jc w:val="both"/>
        <w:rPr>
          <w:rFonts w:ascii="Arial" w:hAnsi="Arial"/>
          <w:color w:val="000000"/>
        </w:rPr>
      </w:pPr>
    </w:p>
    <w:p w14:paraId="266BF2FC" w14:textId="77777777" w:rsidR="0094476C" w:rsidRDefault="0094476C" w:rsidP="001357B8">
      <w:pPr>
        <w:widowControl w:val="0"/>
        <w:suppressAutoHyphens/>
        <w:ind w:left="708" w:hanging="708"/>
        <w:jc w:val="both"/>
        <w:rPr>
          <w:rFonts w:ascii="Arial" w:hAnsi="Arial"/>
          <w:color w:val="000000"/>
        </w:rPr>
      </w:pPr>
    </w:p>
    <w:p w14:paraId="16557747" w14:textId="77777777" w:rsidR="0094476C" w:rsidRDefault="0094476C" w:rsidP="001357B8">
      <w:pPr>
        <w:widowControl w:val="0"/>
        <w:suppressAutoHyphens/>
        <w:ind w:left="708" w:hanging="708"/>
        <w:jc w:val="both"/>
        <w:rPr>
          <w:rFonts w:ascii="Arial" w:hAnsi="Arial"/>
          <w:color w:val="000000"/>
        </w:rPr>
      </w:pPr>
    </w:p>
    <w:p w14:paraId="67CDAE71" w14:textId="77777777" w:rsidR="008F3B45" w:rsidRDefault="008F3B45" w:rsidP="001357B8">
      <w:pPr>
        <w:widowControl w:val="0"/>
        <w:suppressAutoHyphens/>
        <w:ind w:left="708" w:hanging="708"/>
        <w:jc w:val="both"/>
        <w:rPr>
          <w:rFonts w:ascii="Arial" w:hAnsi="Arial"/>
          <w:color w:val="000000"/>
        </w:rPr>
      </w:pPr>
    </w:p>
    <w:p w14:paraId="58AA021C" w14:textId="77777777" w:rsidR="005C77A6" w:rsidRPr="007904F3" w:rsidRDefault="005C77A6" w:rsidP="001357B8">
      <w:pPr>
        <w:widowControl w:val="0"/>
        <w:suppressAutoHyphens/>
        <w:ind w:left="708" w:hanging="708"/>
        <w:jc w:val="both"/>
        <w:rPr>
          <w:rFonts w:ascii="Arial" w:hAnsi="Arial"/>
          <w:snapToGrid w:val="0"/>
          <w:color w:val="000000"/>
        </w:rPr>
      </w:pPr>
    </w:p>
    <w:p w14:paraId="0D1FDCF1" w14:textId="77777777" w:rsidR="00735307" w:rsidRPr="007904F3" w:rsidRDefault="00595F9A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4</w:t>
      </w:r>
      <w:r w:rsidR="00735307" w:rsidRPr="007904F3">
        <w:rPr>
          <w:rFonts w:ascii="Arial" w:hAnsi="Arial"/>
          <w:b/>
          <w:color w:val="000000"/>
        </w:rPr>
        <w:tab/>
      </w:r>
      <w:r w:rsidR="006B5EE1" w:rsidRPr="007904F3">
        <w:rPr>
          <w:rFonts w:ascii="Arial" w:hAnsi="Arial"/>
          <w:b/>
          <w:color w:val="000000"/>
        </w:rPr>
        <w:t>DA ARREMATAÇÃO</w:t>
      </w:r>
    </w:p>
    <w:p w14:paraId="1A6BCB31" w14:textId="77777777" w:rsidR="00C83C40" w:rsidRPr="007904F3" w:rsidRDefault="00C83C40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345ECEC6" w14:textId="32D94C90" w:rsidR="00630926" w:rsidRDefault="007B7E3B" w:rsidP="00630926">
      <w:pPr>
        <w:widowControl w:val="0"/>
        <w:suppressAutoHyphens/>
        <w:ind w:left="705" w:hanging="705"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color w:val="000000"/>
        </w:rPr>
        <w:t>4.</w:t>
      </w:r>
      <w:r w:rsidR="00DB0057" w:rsidRPr="007904F3">
        <w:rPr>
          <w:rFonts w:ascii="Arial" w:hAnsi="Arial"/>
          <w:color w:val="000000"/>
        </w:rPr>
        <w:t>1</w:t>
      </w:r>
      <w:r w:rsidRPr="007904F3">
        <w:rPr>
          <w:rFonts w:ascii="Arial" w:hAnsi="Arial"/>
          <w:color w:val="000000"/>
        </w:rPr>
        <w:tab/>
      </w:r>
      <w:r w:rsidR="005F3D1D" w:rsidRPr="007904F3">
        <w:rPr>
          <w:rFonts w:ascii="Arial" w:hAnsi="Arial"/>
          <w:color w:val="000000"/>
        </w:rPr>
        <w:t xml:space="preserve">Os valores devidos pelos ARREMATANTES deverão ser pagos em até </w:t>
      </w:r>
      <w:r w:rsidR="00B13124">
        <w:rPr>
          <w:rFonts w:ascii="Arial" w:hAnsi="Arial"/>
          <w:color w:val="000000"/>
        </w:rPr>
        <w:t>(</w:t>
      </w:r>
      <w:r w:rsidR="00970A41">
        <w:rPr>
          <w:rFonts w:ascii="Arial" w:hAnsi="Arial"/>
          <w:color w:val="000000"/>
        </w:rPr>
        <w:t>5</w:t>
      </w:r>
      <w:r w:rsidR="00B13124">
        <w:rPr>
          <w:rFonts w:ascii="Arial" w:hAnsi="Arial"/>
          <w:color w:val="000000"/>
        </w:rPr>
        <w:t>)</w:t>
      </w:r>
      <w:r w:rsidR="005F3D1D" w:rsidRPr="007904F3">
        <w:rPr>
          <w:rFonts w:ascii="Arial" w:hAnsi="Arial"/>
          <w:b/>
          <w:color w:val="000000"/>
        </w:rPr>
        <w:t xml:space="preserve"> dias úteis </w:t>
      </w:r>
      <w:r w:rsidR="005F3D1D" w:rsidRPr="007904F3">
        <w:rPr>
          <w:rFonts w:ascii="Arial" w:hAnsi="Arial"/>
          <w:color w:val="000000"/>
        </w:rPr>
        <w:t xml:space="preserve">após </w:t>
      </w:r>
      <w:r w:rsidR="00E576EA">
        <w:rPr>
          <w:rFonts w:ascii="Arial" w:hAnsi="Arial"/>
          <w:color w:val="000000"/>
        </w:rPr>
        <w:t>confirmação do lance vencedor</w:t>
      </w:r>
      <w:r w:rsidR="005F3D1D" w:rsidRPr="007904F3">
        <w:rPr>
          <w:rFonts w:ascii="Arial" w:hAnsi="Arial"/>
          <w:color w:val="000000"/>
        </w:rPr>
        <w:t xml:space="preserve">, </w:t>
      </w:r>
      <w:r w:rsidR="006B5EE1" w:rsidRPr="007904F3">
        <w:rPr>
          <w:rFonts w:ascii="Arial" w:hAnsi="Arial"/>
          <w:color w:val="000000"/>
        </w:rPr>
        <w:t xml:space="preserve">por meio </w:t>
      </w:r>
      <w:r w:rsidR="005F3D1D" w:rsidRPr="007904F3">
        <w:rPr>
          <w:rFonts w:ascii="Arial" w:hAnsi="Arial"/>
          <w:color w:val="000000"/>
        </w:rPr>
        <w:t xml:space="preserve">de depósito (TED ou </w:t>
      </w:r>
      <w:r w:rsidR="006B5EE1" w:rsidRPr="007904F3">
        <w:rPr>
          <w:rFonts w:ascii="Arial" w:hAnsi="Arial"/>
          <w:color w:val="000000"/>
        </w:rPr>
        <w:t>d</w:t>
      </w:r>
      <w:r w:rsidR="005F3D1D" w:rsidRPr="007904F3">
        <w:rPr>
          <w:rFonts w:ascii="Arial" w:hAnsi="Arial"/>
          <w:color w:val="000000"/>
        </w:rPr>
        <w:t>inheiro) em conta corrente d</w:t>
      </w:r>
      <w:r w:rsidR="00970A41">
        <w:rPr>
          <w:rFonts w:ascii="Arial" w:hAnsi="Arial"/>
          <w:color w:val="000000"/>
        </w:rPr>
        <w:t xml:space="preserve">a </w:t>
      </w:r>
      <w:r w:rsidR="00614FAC">
        <w:rPr>
          <w:rFonts w:ascii="Arial" w:hAnsi="Arial"/>
          <w:b/>
          <w:color w:val="000000"/>
        </w:rPr>
        <w:t>do LEILOEIRO</w:t>
      </w:r>
      <w:r w:rsidR="0094476C">
        <w:rPr>
          <w:rFonts w:ascii="Arial" w:hAnsi="Arial"/>
          <w:b/>
          <w:color w:val="000000"/>
        </w:rPr>
        <w:t xml:space="preserve"> </w:t>
      </w:r>
      <w:r w:rsidR="00970A41">
        <w:rPr>
          <w:rFonts w:ascii="Arial" w:hAnsi="Arial"/>
          <w:b/>
          <w:color w:val="000000"/>
        </w:rPr>
        <w:t>(100% do valor de arrematação</w:t>
      </w:r>
      <w:r w:rsidR="00614FAC">
        <w:rPr>
          <w:rFonts w:ascii="Arial" w:hAnsi="Arial"/>
          <w:b/>
          <w:color w:val="000000"/>
        </w:rPr>
        <w:t xml:space="preserve"> + </w:t>
      </w:r>
      <w:r w:rsidR="00970A41">
        <w:rPr>
          <w:rFonts w:ascii="Arial" w:hAnsi="Arial"/>
          <w:b/>
          <w:color w:val="000000"/>
        </w:rPr>
        <w:t>5% do valor de arrematação</w:t>
      </w:r>
      <w:r w:rsidR="005D1EB6">
        <w:rPr>
          <w:rFonts w:ascii="Arial" w:hAnsi="Arial"/>
          <w:b/>
          <w:color w:val="000000"/>
        </w:rPr>
        <w:t xml:space="preserve"> + </w:t>
      </w:r>
      <w:proofErr w:type="spellStart"/>
      <w:r w:rsidR="005D1EB6">
        <w:rPr>
          <w:rFonts w:ascii="Arial" w:hAnsi="Arial"/>
          <w:b/>
          <w:color w:val="000000"/>
        </w:rPr>
        <w:t>desp.adm</w:t>
      </w:r>
      <w:proofErr w:type="spellEnd"/>
      <w:r w:rsidR="00970A41">
        <w:rPr>
          <w:rFonts w:ascii="Arial" w:hAnsi="Arial"/>
          <w:b/>
          <w:color w:val="000000"/>
        </w:rPr>
        <w:t>).</w:t>
      </w:r>
    </w:p>
    <w:p w14:paraId="342F4FB5" w14:textId="77777777" w:rsidR="00970A41" w:rsidRPr="007904F3" w:rsidRDefault="00970A41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16119B10" w14:textId="6038B14C" w:rsidR="006A2968" w:rsidRDefault="00A42862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4.</w:t>
      </w:r>
      <w:r w:rsidR="00DB0057" w:rsidRPr="007904F3">
        <w:rPr>
          <w:rFonts w:ascii="Arial" w:hAnsi="Arial"/>
          <w:color w:val="000000"/>
        </w:rPr>
        <w:t>2</w:t>
      </w:r>
      <w:r w:rsidRPr="007904F3">
        <w:rPr>
          <w:rFonts w:ascii="Arial" w:hAnsi="Arial"/>
          <w:color w:val="000000"/>
        </w:rPr>
        <w:tab/>
        <w:t xml:space="preserve">O </w:t>
      </w:r>
      <w:r w:rsidRPr="007904F3">
        <w:rPr>
          <w:rFonts w:ascii="Arial" w:hAnsi="Arial"/>
          <w:b/>
          <w:color w:val="000000"/>
        </w:rPr>
        <w:t>CONTRATADO</w:t>
      </w:r>
      <w:r w:rsidRPr="007904F3">
        <w:rPr>
          <w:rFonts w:ascii="Arial" w:hAnsi="Arial"/>
          <w:color w:val="000000"/>
        </w:rPr>
        <w:t xml:space="preserve"> </w:t>
      </w:r>
      <w:r w:rsidR="006A2968" w:rsidRPr="007904F3">
        <w:rPr>
          <w:rFonts w:ascii="Arial" w:hAnsi="Arial"/>
          <w:color w:val="000000"/>
        </w:rPr>
        <w:t>enviará</w:t>
      </w:r>
      <w:r w:rsidRPr="007904F3">
        <w:rPr>
          <w:rFonts w:ascii="Arial" w:hAnsi="Arial"/>
          <w:color w:val="000000"/>
        </w:rPr>
        <w:t xml:space="preserve"> à </w:t>
      </w:r>
      <w:proofErr w:type="gramStart"/>
      <w:r w:rsidR="0094476C">
        <w:rPr>
          <w:rFonts w:ascii="Arial" w:hAnsi="Arial"/>
          <w:b/>
          <w:color w:val="000000"/>
        </w:rPr>
        <w:t>COMITENTE</w:t>
      </w:r>
      <w:r w:rsidR="0094476C" w:rsidRPr="007904F3">
        <w:rPr>
          <w:rFonts w:ascii="Arial" w:hAnsi="Arial"/>
          <w:color w:val="000000"/>
        </w:rPr>
        <w:t xml:space="preserve"> </w:t>
      </w:r>
      <w:r w:rsidR="0094476C">
        <w:rPr>
          <w:rFonts w:ascii="Arial" w:hAnsi="Arial"/>
          <w:color w:val="000000"/>
        </w:rPr>
        <w:t xml:space="preserve"> </w:t>
      </w:r>
      <w:r w:rsidR="006A2968" w:rsidRPr="007904F3">
        <w:rPr>
          <w:rFonts w:ascii="Arial" w:hAnsi="Arial"/>
          <w:color w:val="000000"/>
        </w:rPr>
        <w:t>em</w:t>
      </w:r>
      <w:proofErr w:type="gramEnd"/>
      <w:r w:rsidR="006A2968" w:rsidRPr="007904F3">
        <w:rPr>
          <w:rFonts w:ascii="Arial" w:hAnsi="Arial"/>
          <w:color w:val="000000"/>
        </w:rPr>
        <w:t xml:space="preserve"> até </w:t>
      </w:r>
      <w:r w:rsidR="00B13124">
        <w:rPr>
          <w:rFonts w:ascii="Arial" w:hAnsi="Arial"/>
          <w:color w:val="000000"/>
        </w:rPr>
        <w:t xml:space="preserve"> (5)</w:t>
      </w:r>
      <w:r w:rsidR="00B13124" w:rsidRPr="007904F3">
        <w:rPr>
          <w:rFonts w:ascii="Arial" w:hAnsi="Arial"/>
          <w:b/>
          <w:color w:val="000000"/>
        </w:rPr>
        <w:t xml:space="preserve"> dias úteis </w:t>
      </w:r>
      <w:r w:rsidR="006A2968" w:rsidRPr="007904F3">
        <w:rPr>
          <w:rFonts w:ascii="Arial" w:hAnsi="Arial"/>
          <w:color w:val="000000"/>
        </w:rPr>
        <w:t xml:space="preserve">após o </w:t>
      </w:r>
      <w:r w:rsidR="00701D26">
        <w:rPr>
          <w:rFonts w:ascii="Arial" w:hAnsi="Arial"/>
          <w:color w:val="000000"/>
        </w:rPr>
        <w:t>conhecimento do lance vencedor</w:t>
      </w:r>
      <w:r w:rsidR="006A2968" w:rsidRPr="007904F3">
        <w:rPr>
          <w:rFonts w:ascii="Arial" w:hAnsi="Arial"/>
          <w:color w:val="000000"/>
        </w:rPr>
        <w:t xml:space="preserve">, todas </w:t>
      </w:r>
      <w:r w:rsidR="00817D32" w:rsidRPr="007904F3">
        <w:rPr>
          <w:rFonts w:ascii="Arial" w:hAnsi="Arial"/>
          <w:color w:val="000000"/>
        </w:rPr>
        <w:t xml:space="preserve">as </w:t>
      </w:r>
      <w:r w:rsidR="006A2968" w:rsidRPr="007904F3">
        <w:rPr>
          <w:rFonts w:ascii="Arial" w:hAnsi="Arial"/>
          <w:color w:val="000000"/>
        </w:rPr>
        <w:t xml:space="preserve">informações do ARREMATANTE para que o mesmo possa ser cadastrado junto à </w:t>
      </w:r>
      <w:r w:rsidR="00CD6CF6">
        <w:rPr>
          <w:rFonts w:ascii="Arial" w:hAnsi="Arial"/>
          <w:color w:val="000000"/>
        </w:rPr>
        <w:t xml:space="preserve"> </w:t>
      </w:r>
      <w:r w:rsidR="0094476C">
        <w:rPr>
          <w:rFonts w:ascii="Arial" w:hAnsi="Arial"/>
          <w:b/>
          <w:color w:val="000000"/>
        </w:rPr>
        <w:t>COMITENTE</w:t>
      </w:r>
      <w:r w:rsidR="00614FAC">
        <w:rPr>
          <w:rFonts w:ascii="Arial" w:hAnsi="Arial"/>
          <w:b/>
          <w:color w:val="000000"/>
        </w:rPr>
        <w:t xml:space="preserve"> e repassará o valor de 100% na conta da Comitente</w:t>
      </w:r>
      <w:r w:rsidR="00CD6CF6">
        <w:rPr>
          <w:rFonts w:ascii="Arial" w:hAnsi="Arial"/>
          <w:b/>
          <w:color w:val="000000"/>
        </w:rPr>
        <w:t>.</w:t>
      </w:r>
    </w:p>
    <w:p w14:paraId="3C767327" w14:textId="77777777" w:rsidR="00630926" w:rsidRPr="007904F3" w:rsidRDefault="00630926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272C7DCE" w14:textId="1C539C9F" w:rsidR="006B5EE1" w:rsidRDefault="005F3D1D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4.</w:t>
      </w:r>
      <w:r w:rsidR="00DB0057" w:rsidRPr="007904F3">
        <w:rPr>
          <w:rFonts w:ascii="Arial" w:hAnsi="Arial"/>
          <w:color w:val="000000"/>
        </w:rPr>
        <w:t>3</w:t>
      </w:r>
      <w:r w:rsidRPr="007904F3">
        <w:rPr>
          <w:rFonts w:ascii="Arial" w:hAnsi="Arial"/>
          <w:color w:val="000000"/>
        </w:rPr>
        <w:tab/>
      </w:r>
      <w:r w:rsidR="00EB187E" w:rsidRPr="007904F3">
        <w:rPr>
          <w:rFonts w:ascii="Arial" w:hAnsi="Arial"/>
          <w:color w:val="000000"/>
        </w:rPr>
        <w:t>O carregamento e a</w:t>
      </w:r>
      <w:r w:rsidRPr="007904F3">
        <w:rPr>
          <w:rFonts w:ascii="Arial" w:hAnsi="Arial"/>
          <w:color w:val="000000"/>
        </w:rPr>
        <w:t xml:space="preserve"> retirada dos bens arrematados </w:t>
      </w:r>
      <w:r w:rsidR="00817D32" w:rsidRPr="007904F3">
        <w:rPr>
          <w:rFonts w:ascii="Arial" w:hAnsi="Arial"/>
          <w:color w:val="000000"/>
        </w:rPr>
        <w:t>se</w:t>
      </w:r>
      <w:r w:rsidR="00817D32" w:rsidRPr="00C41B7A">
        <w:rPr>
          <w:rFonts w:ascii="Arial" w:hAnsi="Arial"/>
        </w:rPr>
        <w:t>r</w:t>
      </w:r>
      <w:r w:rsidR="00975E52" w:rsidRPr="00C41B7A">
        <w:rPr>
          <w:rFonts w:ascii="Arial" w:hAnsi="Arial"/>
        </w:rPr>
        <w:t>ão</w:t>
      </w:r>
      <w:r w:rsidRPr="007904F3">
        <w:rPr>
          <w:rFonts w:ascii="Arial" w:hAnsi="Arial"/>
          <w:color w:val="000000"/>
        </w:rPr>
        <w:t xml:space="preserve"> de responsabilidade dos ARREMATANTES e dever</w:t>
      </w:r>
      <w:r w:rsidR="00975E52">
        <w:rPr>
          <w:rFonts w:ascii="Arial" w:hAnsi="Arial"/>
          <w:color w:val="000000"/>
        </w:rPr>
        <w:t>ão</w:t>
      </w:r>
      <w:r w:rsidRPr="007904F3">
        <w:rPr>
          <w:rFonts w:ascii="Arial" w:hAnsi="Arial"/>
          <w:color w:val="000000"/>
        </w:rPr>
        <w:t xml:space="preserve"> ser feit</w:t>
      </w:r>
      <w:r w:rsidR="00975E52">
        <w:rPr>
          <w:rFonts w:ascii="Arial" w:hAnsi="Arial"/>
          <w:color w:val="000000"/>
        </w:rPr>
        <w:t>os</w:t>
      </w:r>
      <w:r w:rsidRPr="007904F3">
        <w:rPr>
          <w:rFonts w:ascii="Arial" w:hAnsi="Arial"/>
          <w:color w:val="000000"/>
        </w:rPr>
        <w:t xml:space="preserve"> </w:t>
      </w:r>
      <w:r w:rsidR="00EB187E" w:rsidRPr="007904F3">
        <w:rPr>
          <w:rFonts w:ascii="Arial" w:hAnsi="Arial"/>
          <w:color w:val="000000"/>
        </w:rPr>
        <w:t xml:space="preserve">em até 30 (trinta) dias após </w:t>
      </w:r>
      <w:r w:rsidR="00D64DB4" w:rsidRPr="007904F3">
        <w:rPr>
          <w:rFonts w:ascii="Arial" w:hAnsi="Arial"/>
          <w:color w:val="000000"/>
        </w:rPr>
        <w:t xml:space="preserve">a comprovação da compensação dos devidos depósitos e </w:t>
      </w:r>
      <w:r w:rsidR="00EB187E" w:rsidRPr="007904F3">
        <w:rPr>
          <w:rFonts w:ascii="Arial" w:hAnsi="Arial"/>
          <w:color w:val="000000"/>
        </w:rPr>
        <w:t xml:space="preserve">a liberação dos materiais pela </w:t>
      </w:r>
      <w:r w:rsidR="0094476C">
        <w:rPr>
          <w:rFonts w:ascii="Arial" w:hAnsi="Arial"/>
          <w:b/>
          <w:color w:val="000000"/>
        </w:rPr>
        <w:t>COMITENTE</w:t>
      </w:r>
      <w:r w:rsidR="00D64DB4" w:rsidRPr="007904F3">
        <w:rPr>
          <w:rFonts w:ascii="Arial" w:hAnsi="Arial"/>
          <w:color w:val="000000"/>
        </w:rPr>
        <w:t xml:space="preserve">. Os carregamentos ocorrerão </w:t>
      </w:r>
      <w:r w:rsidR="006B5EE1" w:rsidRPr="007904F3">
        <w:rPr>
          <w:rFonts w:ascii="Arial" w:hAnsi="Arial"/>
          <w:color w:val="000000"/>
        </w:rPr>
        <w:t xml:space="preserve">no período </w:t>
      </w:r>
      <w:proofErr w:type="gramStart"/>
      <w:r w:rsidR="006B5EE1" w:rsidRPr="007904F3">
        <w:rPr>
          <w:rFonts w:ascii="Arial" w:hAnsi="Arial"/>
          <w:color w:val="000000"/>
        </w:rPr>
        <w:t>de</w:t>
      </w:r>
      <w:proofErr w:type="gramEnd"/>
      <w:r w:rsidR="00B76BD5" w:rsidRPr="007904F3">
        <w:rPr>
          <w:rFonts w:ascii="Arial" w:hAnsi="Arial"/>
          <w:color w:val="000000"/>
        </w:rPr>
        <w:t xml:space="preserve"> </w:t>
      </w:r>
      <w:r w:rsidR="00C926FB" w:rsidRPr="007904F3">
        <w:rPr>
          <w:rFonts w:ascii="Arial" w:hAnsi="Arial"/>
          <w:color w:val="000000"/>
        </w:rPr>
        <w:t>9</w:t>
      </w:r>
      <w:r w:rsidR="001831C0" w:rsidRPr="007904F3">
        <w:rPr>
          <w:rFonts w:ascii="Arial" w:hAnsi="Arial"/>
          <w:color w:val="000000"/>
        </w:rPr>
        <w:t>h às 16</w:t>
      </w:r>
      <w:r w:rsidR="00B76BD5" w:rsidRPr="007904F3">
        <w:rPr>
          <w:rFonts w:ascii="Arial" w:hAnsi="Arial"/>
          <w:color w:val="000000"/>
        </w:rPr>
        <w:t>h</w:t>
      </w:r>
      <w:r w:rsidR="00D64DB4" w:rsidRPr="007904F3">
        <w:rPr>
          <w:rFonts w:ascii="Arial" w:hAnsi="Arial"/>
          <w:color w:val="000000"/>
        </w:rPr>
        <w:t>, sendo que o início não</w:t>
      </w:r>
      <w:r w:rsidR="008D5BB2" w:rsidRPr="007904F3">
        <w:rPr>
          <w:rFonts w:ascii="Arial" w:hAnsi="Arial"/>
          <w:color w:val="000000"/>
        </w:rPr>
        <w:t xml:space="preserve"> poderá ultrapassar às 1</w:t>
      </w:r>
      <w:r w:rsidR="00F938A9">
        <w:rPr>
          <w:rFonts w:ascii="Arial" w:hAnsi="Arial"/>
          <w:color w:val="000000"/>
        </w:rPr>
        <w:t>5</w:t>
      </w:r>
      <w:r w:rsidR="008D5BB2" w:rsidRPr="007904F3">
        <w:rPr>
          <w:rFonts w:ascii="Arial" w:hAnsi="Arial"/>
          <w:color w:val="000000"/>
        </w:rPr>
        <w:t>h.</w:t>
      </w:r>
    </w:p>
    <w:p w14:paraId="70E30B1E" w14:textId="77777777" w:rsidR="00630926" w:rsidRPr="007904F3" w:rsidRDefault="00630926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512E8272" w14:textId="77777777" w:rsidR="00A42862" w:rsidRDefault="00F96589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4.</w:t>
      </w:r>
      <w:r w:rsidR="00DB0057" w:rsidRPr="007904F3">
        <w:rPr>
          <w:rFonts w:ascii="Arial" w:hAnsi="Arial"/>
          <w:color w:val="000000"/>
        </w:rPr>
        <w:t>3</w:t>
      </w:r>
      <w:r w:rsidR="006B5EE1" w:rsidRPr="007904F3">
        <w:rPr>
          <w:rFonts w:ascii="Arial" w:hAnsi="Arial"/>
          <w:color w:val="000000"/>
        </w:rPr>
        <w:t>.1</w:t>
      </w:r>
      <w:r w:rsidR="006B5EE1" w:rsidRPr="007904F3">
        <w:rPr>
          <w:rFonts w:ascii="Arial" w:hAnsi="Arial"/>
          <w:color w:val="000000"/>
        </w:rPr>
        <w:tab/>
      </w:r>
      <w:r w:rsidR="002C27D4" w:rsidRPr="007904F3">
        <w:rPr>
          <w:rFonts w:ascii="Arial" w:hAnsi="Arial"/>
          <w:color w:val="000000"/>
        </w:rPr>
        <w:t>A retirada</w:t>
      </w:r>
      <w:r w:rsidR="006B5EE1" w:rsidRPr="007904F3">
        <w:rPr>
          <w:rFonts w:ascii="Arial" w:hAnsi="Arial"/>
          <w:color w:val="000000"/>
        </w:rPr>
        <w:t xml:space="preserve"> dos bens arrematados</w:t>
      </w:r>
      <w:r w:rsidR="002C27D4" w:rsidRPr="007904F3">
        <w:rPr>
          <w:rFonts w:ascii="Arial" w:hAnsi="Arial"/>
          <w:color w:val="000000"/>
        </w:rPr>
        <w:t xml:space="preserve"> acontece</w:t>
      </w:r>
      <w:r w:rsidR="006B5EE1" w:rsidRPr="007904F3">
        <w:rPr>
          <w:rFonts w:ascii="Arial" w:hAnsi="Arial"/>
          <w:color w:val="000000"/>
        </w:rPr>
        <w:t>rá</w:t>
      </w:r>
      <w:r w:rsidR="002C27D4" w:rsidRPr="007904F3">
        <w:rPr>
          <w:rFonts w:ascii="Arial" w:hAnsi="Arial"/>
          <w:color w:val="000000"/>
        </w:rPr>
        <w:t xml:space="preserve"> no(s) mesmo(s) loca</w:t>
      </w:r>
      <w:r w:rsidR="009764D3" w:rsidRPr="007904F3">
        <w:rPr>
          <w:rFonts w:ascii="Arial" w:hAnsi="Arial"/>
          <w:color w:val="000000"/>
        </w:rPr>
        <w:t>l</w:t>
      </w:r>
      <w:r w:rsidR="002C27D4" w:rsidRPr="007904F3">
        <w:rPr>
          <w:rFonts w:ascii="Arial" w:hAnsi="Arial"/>
          <w:color w:val="000000"/>
        </w:rPr>
        <w:t>(</w:t>
      </w:r>
      <w:r w:rsidR="00630926">
        <w:rPr>
          <w:rFonts w:ascii="Arial" w:hAnsi="Arial"/>
          <w:color w:val="000000"/>
        </w:rPr>
        <w:t>a</w:t>
      </w:r>
      <w:r w:rsidR="002C27D4" w:rsidRPr="007904F3">
        <w:rPr>
          <w:rFonts w:ascii="Arial" w:hAnsi="Arial"/>
          <w:color w:val="000000"/>
        </w:rPr>
        <w:t>is) de visitação</w:t>
      </w:r>
      <w:r w:rsidR="006B5EE1" w:rsidRPr="007904F3">
        <w:rPr>
          <w:rFonts w:ascii="Arial" w:hAnsi="Arial"/>
          <w:color w:val="000000"/>
        </w:rPr>
        <w:t>,</w:t>
      </w:r>
      <w:r w:rsidR="002C27D4" w:rsidRPr="007904F3">
        <w:rPr>
          <w:rFonts w:ascii="Arial" w:hAnsi="Arial"/>
          <w:color w:val="000000"/>
        </w:rPr>
        <w:t xml:space="preserve"> sob a responsabilidade dos ARREMATANTES</w:t>
      </w:r>
      <w:r w:rsidR="00A42862" w:rsidRPr="007904F3">
        <w:rPr>
          <w:rFonts w:ascii="Arial" w:hAnsi="Arial"/>
          <w:color w:val="000000"/>
        </w:rPr>
        <w:t>.</w:t>
      </w:r>
    </w:p>
    <w:p w14:paraId="004F35B2" w14:textId="77777777" w:rsidR="00630926" w:rsidRPr="007904F3" w:rsidRDefault="00630926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79CB9ED0" w14:textId="77777777" w:rsidR="00AC508E" w:rsidRDefault="00A42862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4.</w:t>
      </w:r>
      <w:r w:rsidR="00DB0057" w:rsidRPr="007904F3">
        <w:rPr>
          <w:rFonts w:ascii="Arial" w:hAnsi="Arial"/>
          <w:color w:val="000000"/>
        </w:rPr>
        <w:t>3</w:t>
      </w:r>
      <w:r w:rsidRPr="007904F3">
        <w:rPr>
          <w:rFonts w:ascii="Arial" w:hAnsi="Arial"/>
          <w:color w:val="000000"/>
        </w:rPr>
        <w:t>.2</w:t>
      </w:r>
      <w:r w:rsidR="002C27D4" w:rsidRPr="007904F3">
        <w:rPr>
          <w:rFonts w:ascii="Arial" w:hAnsi="Arial"/>
          <w:color w:val="000000"/>
        </w:rPr>
        <w:t xml:space="preserve"> </w:t>
      </w:r>
      <w:r w:rsidRPr="007904F3">
        <w:rPr>
          <w:rFonts w:ascii="Arial" w:hAnsi="Arial"/>
          <w:color w:val="000000"/>
        </w:rPr>
        <w:tab/>
      </w:r>
      <w:r w:rsidR="00AC508E" w:rsidRPr="007904F3">
        <w:rPr>
          <w:rFonts w:ascii="Arial" w:hAnsi="Arial"/>
          <w:color w:val="000000"/>
        </w:rPr>
        <w:t xml:space="preserve">A </w:t>
      </w:r>
      <w:r w:rsidR="0094476C">
        <w:rPr>
          <w:rFonts w:ascii="Arial" w:hAnsi="Arial"/>
          <w:b/>
          <w:color w:val="000000"/>
        </w:rPr>
        <w:t>COMITENTE</w:t>
      </w:r>
      <w:r w:rsidR="0094476C" w:rsidRPr="007904F3">
        <w:rPr>
          <w:rFonts w:ascii="Arial" w:hAnsi="Arial"/>
          <w:color w:val="000000"/>
        </w:rPr>
        <w:t xml:space="preserve"> </w:t>
      </w:r>
      <w:r w:rsidR="00AC508E" w:rsidRPr="007904F3">
        <w:rPr>
          <w:rFonts w:ascii="Arial" w:hAnsi="Arial"/>
          <w:color w:val="000000"/>
        </w:rPr>
        <w:t>fará contato com os ARREMATANTES para realizar a programação das retiradas dos bens e disponibilizar os respectivos documen</w:t>
      </w:r>
      <w:r w:rsidR="007057DB" w:rsidRPr="007904F3">
        <w:rPr>
          <w:rFonts w:ascii="Arial" w:hAnsi="Arial"/>
          <w:color w:val="000000"/>
        </w:rPr>
        <w:t>tos de venda (Autorização para R</w:t>
      </w:r>
      <w:r w:rsidR="00AC508E" w:rsidRPr="007904F3">
        <w:rPr>
          <w:rFonts w:ascii="Arial" w:hAnsi="Arial"/>
          <w:color w:val="000000"/>
        </w:rPr>
        <w:t xml:space="preserve">etirada de </w:t>
      </w:r>
      <w:r w:rsidR="007057DB" w:rsidRPr="007904F3">
        <w:rPr>
          <w:rFonts w:ascii="Arial" w:hAnsi="Arial"/>
          <w:color w:val="000000"/>
        </w:rPr>
        <w:t>M</w:t>
      </w:r>
      <w:r w:rsidR="00AC508E" w:rsidRPr="007904F3">
        <w:rPr>
          <w:rFonts w:ascii="Arial" w:hAnsi="Arial"/>
          <w:color w:val="000000"/>
        </w:rPr>
        <w:t>aterial e Nota Fiscal)</w:t>
      </w:r>
      <w:r w:rsidR="007057DB" w:rsidRPr="007904F3">
        <w:rPr>
          <w:rFonts w:ascii="Arial" w:hAnsi="Arial"/>
          <w:color w:val="000000"/>
        </w:rPr>
        <w:t>.</w:t>
      </w:r>
    </w:p>
    <w:p w14:paraId="139897C3" w14:textId="77777777" w:rsidR="00630926" w:rsidRPr="007904F3" w:rsidRDefault="00630926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6002E1FD" w14:textId="77777777" w:rsidR="00630926" w:rsidRDefault="00F96589" w:rsidP="00630926">
      <w:pPr>
        <w:widowControl w:val="0"/>
        <w:suppressAutoHyphens/>
        <w:ind w:left="705" w:hanging="705"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color w:val="000000"/>
        </w:rPr>
        <w:t>4.</w:t>
      </w:r>
      <w:r w:rsidR="00DB0057" w:rsidRPr="007904F3">
        <w:rPr>
          <w:rFonts w:ascii="Arial" w:hAnsi="Arial"/>
          <w:color w:val="000000"/>
        </w:rPr>
        <w:t>4</w:t>
      </w:r>
      <w:r w:rsidR="00EE6F51" w:rsidRPr="007904F3">
        <w:rPr>
          <w:rFonts w:ascii="Arial" w:hAnsi="Arial"/>
          <w:color w:val="000000"/>
        </w:rPr>
        <w:t xml:space="preserve"> </w:t>
      </w:r>
      <w:r w:rsidR="00EE6F51" w:rsidRPr="007904F3">
        <w:rPr>
          <w:rFonts w:ascii="Arial" w:hAnsi="Arial"/>
          <w:color w:val="000000"/>
        </w:rPr>
        <w:tab/>
        <w:t>O</w:t>
      </w:r>
      <w:r w:rsidR="00F4773C" w:rsidRPr="007904F3">
        <w:rPr>
          <w:rFonts w:ascii="Arial" w:hAnsi="Arial"/>
          <w:color w:val="000000"/>
        </w:rPr>
        <w:t xml:space="preserve"> </w:t>
      </w:r>
      <w:r w:rsidR="009764D3" w:rsidRPr="007904F3">
        <w:rPr>
          <w:rFonts w:ascii="Arial" w:hAnsi="Arial"/>
          <w:b/>
          <w:color w:val="000000"/>
        </w:rPr>
        <w:t>CONTRATA</w:t>
      </w:r>
      <w:r w:rsidR="00EE6F51" w:rsidRPr="007904F3">
        <w:rPr>
          <w:rFonts w:ascii="Arial" w:hAnsi="Arial"/>
          <w:b/>
          <w:color w:val="000000"/>
        </w:rPr>
        <w:t>DO</w:t>
      </w:r>
      <w:r w:rsidR="009764D3" w:rsidRPr="007904F3">
        <w:rPr>
          <w:rFonts w:ascii="Arial" w:hAnsi="Arial"/>
          <w:color w:val="000000"/>
        </w:rPr>
        <w:t xml:space="preserve"> realizará a prestação de contas à </w:t>
      </w:r>
      <w:r w:rsidR="0094476C">
        <w:rPr>
          <w:rFonts w:ascii="Arial" w:hAnsi="Arial"/>
          <w:b/>
          <w:color w:val="000000"/>
        </w:rPr>
        <w:t>COMITENTE</w:t>
      </w:r>
      <w:r w:rsidR="0094476C" w:rsidRPr="007904F3">
        <w:rPr>
          <w:rFonts w:ascii="Arial" w:hAnsi="Arial"/>
          <w:color w:val="000000"/>
        </w:rPr>
        <w:t xml:space="preserve"> </w:t>
      </w:r>
      <w:r w:rsidR="006B5EE1" w:rsidRPr="007904F3">
        <w:rPr>
          <w:rFonts w:ascii="Arial" w:hAnsi="Arial"/>
          <w:color w:val="000000"/>
        </w:rPr>
        <w:t xml:space="preserve">no prazo máximo de </w:t>
      </w:r>
      <w:r w:rsidR="00CD6CF6">
        <w:rPr>
          <w:rFonts w:ascii="Arial" w:hAnsi="Arial"/>
          <w:color w:val="000000"/>
        </w:rPr>
        <w:t>(5)</w:t>
      </w:r>
      <w:r w:rsidR="00CD6CF6" w:rsidRPr="007904F3">
        <w:rPr>
          <w:rFonts w:ascii="Arial" w:hAnsi="Arial"/>
          <w:b/>
          <w:color w:val="000000"/>
        </w:rPr>
        <w:t xml:space="preserve"> dias úteis</w:t>
      </w:r>
      <w:r w:rsidR="009764D3" w:rsidRPr="007904F3">
        <w:rPr>
          <w:rFonts w:ascii="Arial" w:hAnsi="Arial"/>
          <w:color w:val="000000"/>
        </w:rPr>
        <w:t xml:space="preserve"> após o </w:t>
      </w:r>
      <w:r w:rsidR="00E576EA">
        <w:rPr>
          <w:rFonts w:ascii="Arial" w:hAnsi="Arial"/>
          <w:color w:val="000000"/>
        </w:rPr>
        <w:t>recebimento do valor depositado pelo ARREMATANTE, nos termos do item 4.</w:t>
      </w:r>
      <w:r w:rsidR="00701D26">
        <w:rPr>
          <w:rFonts w:ascii="Arial" w:hAnsi="Arial"/>
          <w:color w:val="000000"/>
        </w:rPr>
        <w:t>1</w:t>
      </w:r>
      <w:r w:rsidR="006B5EE1" w:rsidRPr="007904F3">
        <w:rPr>
          <w:rFonts w:ascii="Arial" w:hAnsi="Arial"/>
          <w:color w:val="000000"/>
        </w:rPr>
        <w:t>,</w:t>
      </w:r>
      <w:r w:rsidR="009764D3" w:rsidRPr="007904F3">
        <w:rPr>
          <w:rFonts w:ascii="Arial" w:hAnsi="Arial"/>
          <w:color w:val="000000"/>
        </w:rPr>
        <w:t xml:space="preserve"> e realizará o pagamento </w:t>
      </w:r>
      <w:r w:rsidR="006B5EE1" w:rsidRPr="007904F3">
        <w:rPr>
          <w:rFonts w:ascii="Arial" w:hAnsi="Arial"/>
          <w:color w:val="000000"/>
        </w:rPr>
        <w:t>mediante crédito</w:t>
      </w:r>
      <w:r w:rsidR="009764D3" w:rsidRPr="007904F3">
        <w:rPr>
          <w:rFonts w:ascii="Arial" w:hAnsi="Arial"/>
          <w:color w:val="000000"/>
        </w:rPr>
        <w:t xml:space="preserve"> em conta corrente</w:t>
      </w:r>
      <w:r w:rsidR="006B5EE1" w:rsidRPr="007904F3">
        <w:rPr>
          <w:rFonts w:ascii="Arial" w:hAnsi="Arial"/>
          <w:color w:val="000000"/>
        </w:rPr>
        <w:t xml:space="preserve"> bancária de titularidade da </w:t>
      </w:r>
      <w:del w:id="1" w:author="Regina C. Machado Casati" w:date="2017-11-28T18:17:00Z">
        <w:r w:rsidR="00CD6CF6" w:rsidDel="00975E52">
          <w:rPr>
            <w:rFonts w:ascii="Arial" w:hAnsi="Arial"/>
            <w:color w:val="000000"/>
          </w:rPr>
          <w:delText>(</w:delText>
        </w:r>
      </w:del>
      <w:r w:rsidR="0094476C">
        <w:rPr>
          <w:rFonts w:ascii="Arial" w:hAnsi="Arial"/>
          <w:b/>
          <w:color w:val="000000"/>
        </w:rPr>
        <w:t>COMITENTE</w:t>
      </w:r>
      <w:r w:rsidR="008F3B45">
        <w:rPr>
          <w:rFonts w:ascii="Arial" w:hAnsi="Arial"/>
          <w:b/>
          <w:color w:val="000000"/>
        </w:rPr>
        <w:t>.</w:t>
      </w:r>
    </w:p>
    <w:p w14:paraId="69A4920E" w14:textId="77777777" w:rsidR="008F3B45" w:rsidRPr="007904F3" w:rsidRDefault="008F3B45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6984198C" w14:textId="77777777" w:rsidR="00F8656A" w:rsidRDefault="000B583F" w:rsidP="00630926">
      <w:pPr>
        <w:widowControl w:val="0"/>
        <w:suppressAutoHyphens/>
        <w:ind w:left="705" w:hanging="705"/>
        <w:jc w:val="both"/>
        <w:rPr>
          <w:ins w:id="2" w:author="Regina C. Machado Casati" w:date="2017-11-28T18:31:00Z"/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4.</w:t>
      </w:r>
      <w:r w:rsidR="00DB0057" w:rsidRPr="007904F3">
        <w:rPr>
          <w:rFonts w:ascii="Arial" w:hAnsi="Arial"/>
          <w:color w:val="000000"/>
        </w:rPr>
        <w:t>5</w:t>
      </w:r>
      <w:r w:rsidRPr="007904F3">
        <w:rPr>
          <w:rFonts w:ascii="Arial" w:hAnsi="Arial"/>
          <w:color w:val="000000"/>
        </w:rPr>
        <w:tab/>
      </w:r>
      <w:r w:rsidR="00F8656A" w:rsidRPr="007904F3">
        <w:rPr>
          <w:rFonts w:ascii="Arial" w:hAnsi="Arial"/>
          <w:color w:val="000000"/>
        </w:rPr>
        <w:t xml:space="preserve">Caso o ARREMATANTE confirme a </w:t>
      </w:r>
      <w:r w:rsidR="00293E02" w:rsidRPr="007904F3">
        <w:rPr>
          <w:rFonts w:ascii="Arial" w:hAnsi="Arial"/>
          <w:color w:val="000000"/>
        </w:rPr>
        <w:t xml:space="preserve">opção de </w:t>
      </w:r>
      <w:r w:rsidR="00F8656A" w:rsidRPr="007904F3">
        <w:rPr>
          <w:rFonts w:ascii="Arial" w:hAnsi="Arial"/>
          <w:color w:val="000000"/>
        </w:rPr>
        <w:t xml:space="preserve">compra do material e </w:t>
      </w:r>
      <w:r w:rsidR="002C1139" w:rsidRPr="007904F3">
        <w:rPr>
          <w:rFonts w:ascii="Arial" w:hAnsi="Arial"/>
          <w:color w:val="000000"/>
        </w:rPr>
        <w:t>efetue</w:t>
      </w:r>
      <w:r w:rsidR="00293E02" w:rsidRPr="007904F3">
        <w:rPr>
          <w:rFonts w:ascii="Arial" w:hAnsi="Arial"/>
          <w:color w:val="000000"/>
        </w:rPr>
        <w:t xml:space="preserve"> o pagamento para o </w:t>
      </w:r>
      <w:r w:rsidR="00293E02" w:rsidRPr="007904F3">
        <w:rPr>
          <w:rFonts w:ascii="Arial" w:hAnsi="Arial"/>
          <w:b/>
          <w:color w:val="000000"/>
        </w:rPr>
        <w:t>CONTRATADO</w:t>
      </w:r>
      <w:r w:rsidR="008F3B45">
        <w:rPr>
          <w:rFonts w:ascii="Arial" w:hAnsi="Arial"/>
          <w:b/>
          <w:color w:val="000000"/>
        </w:rPr>
        <w:t>,</w:t>
      </w:r>
      <w:r w:rsidR="00B63E1C">
        <w:rPr>
          <w:rFonts w:ascii="Arial" w:hAnsi="Arial"/>
          <w:color w:val="000000"/>
        </w:rPr>
        <w:t xml:space="preserve"> </w:t>
      </w:r>
      <w:r w:rsidR="00B63E1C" w:rsidRPr="00CD6CF6">
        <w:rPr>
          <w:rFonts w:ascii="Arial" w:hAnsi="Arial"/>
        </w:rPr>
        <w:t>NÃO SERÁ POSSÍVEL A DESISTÊNCIA DA ARREMATAÇÃO CONFORME LEGISLAÇÃO QUE REGULAMENTA A PROFISSÃO DE LEILOEIRO OFICIAL.</w:t>
      </w:r>
      <w:r w:rsidR="00B63E1C">
        <w:rPr>
          <w:rFonts w:ascii="Arial" w:hAnsi="Arial"/>
          <w:color w:val="000000"/>
        </w:rPr>
        <w:t xml:space="preserve"> </w:t>
      </w:r>
    </w:p>
    <w:p w14:paraId="0BD4F05F" w14:textId="77777777" w:rsidR="00FC25F5" w:rsidRDefault="00FC25F5" w:rsidP="00630926">
      <w:pPr>
        <w:widowControl w:val="0"/>
        <w:suppressAutoHyphens/>
        <w:ind w:left="705" w:hanging="705"/>
        <w:jc w:val="both"/>
        <w:rPr>
          <w:ins w:id="3" w:author="Regina C. Machado Casati" w:date="2017-11-28T18:31:00Z"/>
          <w:rFonts w:ascii="Arial" w:hAnsi="Arial"/>
          <w:color w:val="000000"/>
        </w:rPr>
      </w:pPr>
    </w:p>
    <w:p w14:paraId="03161E31" w14:textId="141DFC71" w:rsidR="00FC25F5" w:rsidRPr="00C41B7A" w:rsidRDefault="00FC25F5" w:rsidP="00630926">
      <w:pPr>
        <w:widowControl w:val="0"/>
        <w:suppressAutoHyphens/>
        <w:ind w:left="705" w:hanging="705"/>
        <w:jc w:val="both"/>
        <w:rPr>
          <w:rFonts w:ascii="Arial" w:hAnsi="Arial"/>
        </w:rPr>
      </w:pPr>
      <w:r w:rsidRPr="0039536B">
        <w:rPr>
          <w:rFonts w:ascii="Arial" w:hAnsi="Arial"/>
        </w:rPr>
        <w:t>4.6</w:t>
      </w:r>
      <w:r w:rsidRPr="0039536B">
        <w:rPr>
          <w:rFonts w:ascii="Arial" w:hAnsi="Arial"/>
        </w:rPr>
        <w:tab/>
      </w:r>
      <w:r w:rsidRPr="00C41B7A">
        <w:rPr>
          <w:rFonts w:ascii="Arial" w:hAnsi="Arial"/>
        </w:rPr>
        <w:t xml:space="preserve">Se, por qualquer razão, a arrematação for desfeita, especialmente por força de decisão judicial, liminar ou </w:t>
      </w:r>
      <w:r w:rsidR="001052CA" w:rsidRPr="00C41B7A">
        <w:rPr>
          <w:rFonts w:ascii="Arial" w:hAnsi="Arial"/>
        </w:rPr>
        <w:t>definitiva</w:t>
      </w:r>
      <w:r w:rsidRPr="00C41B7A">
        <w:rPr>
          <w:rFonts w:ascii="Arial" w:hAnsi="Arial"/>
        </w:rPr>
        <w:t xml:space="preserve">, que implique na obrigação do CONTRATADO de restituir a comissão recebida, este deverá promover a devolução do valor recebido ao ARREMATANTE, nada sendo devido pela </w:t>
      </w:r>
      <w:r w:rsidR="0094476C">
        <w:rPr>
          <w:rFonts w:ascii="Arial" w:hAnsi="Arial"/>
          <w:b/>
          <w:color w:val="000000"/>
        </w:rPr>
        <w:t>COMITENTE</w:t>
      </w:r>
      <w:r w:rsidR="0094476C" w:rsidRPr="00C41B7A">
        <w:rPr>
          <w:rFonts w:ascii="Arial" w:hAnsi="Arial"/>
        </w:rPr>
        <w:t xml:space="preserve"> </w:t>
      </w:r>
      <w:r w:rsidRPr="00C41B7A">
        <w:rPr>
          <w:rFonts w:ascii="Arial" w:hAnsi="Arial"/>
        </w:rPr>
        <w:t xml:space="preserve">ao ARREMATANTE a título de compensação, reembolso ou a qualquer outro título. Além disso, se </w:t>
      </w:r>
      <w:r w:rsidR="001052CA" w:rsidRPr="00C41B7A">
        <w:rPr>
          <w:rFonts w:ascii="Arial" w:hAnsi="Arial"/>
        </w:rPr>
        <w:t>a</w:t>
      </w:r>
      <w:r w:rsidRPr="00C41B7A">
        <w:rPr>
          <w:rFonts w:ascii="Arial" w:hAnsi="Arial"/>
        </w:rPr>
        <w:t xml:space="preserve"> </w:t>
      </w:r>
      <w:r w:rsidR="0094476C">
        <w:rPr>
          <w:rFonts w:ascii="Arial" w:hAnsi="Arial"/>
          <w:b/>
          <w:color w:val="000000"/>
        </w:rPr>
        <w:t>COMITENTE</w:t>
      </w:r>
      <w:r w:rsidR="0094476C" w:rsidRPr="00C41B7A">
        <w:rPr>
          <w:rFonts w:ascii="Arial" w:hAnsi="Arial"/>
        </w:rPr>
        <w:t xml:space="preserve"> </w:t>
      </w:r>
      <w:r w:rsidRPr="00C41B7A">
        <w:rPr>
          <w:rFonts w:ascii="Arial" w:hAnsi="Arial"/>
        </w:rPr>
        <w:t xml:space="preserve">for compelida a restituir ao ARREMATANTE os valores pagos a título de comissão, o CONTRATADO deverá ressarcir a </w:t>
      </w:r>
      <w:r w:rsidR="0094476C">
        <w:rPr>
          <w:rFonts w:ascii="Arial" w:hAnsi="Arial"/>
          <w:b/>
          <w:color w:val="000000"/>
        </w:rPr>
        <w:t>COMITENTE</w:t>
      </w:r>
      <w:r w:rsidR="0094476C" w:rsidRPr="00C41B7A">
        <w:rPr>
          <w:rFonts w:ascii="Arial" w:hAnsi="Arial"/>
        </w:rPr>
        <w:t xml:space="preserve"> </w:t>
      </w:r>
      <w:r w:rsidRPr="00C41B7A">
        <w:rPr>
          <w:rFonts w:ascii="Arial" w:hAnsi="Arial"/>
        </w:rPr>
        <w:t>os valores por ela despendidos para cumprimento da ordem judicial</w:t>
      </w:r>
      <w:r w:rsidR="001052CA" w:rsidRPr="00C41B7A">
        <w:rPr>
          <w:rFonts w:ascii="Arial" w:hAnsi="Arial"/>
        </w:rPr>
        <w:t>.</w:t>
      </w:r>
    </w:p>
    <w:p w14:paraId="029101B1" w14:textId="77777777" w:rsidR="00FC25F5" w:rsidRPr="0039536B" w:rsidRDefault="00FC25F5" w:rsidP="00630926">
      <w:pPr>
        <w:widowControl w:val="0"/>
        <w:suppressAutoHyphens/>
        <w:ind w:left="705" w:hanging="705"/>
        <w:jc w:val="both"/>
        <w:rPr>
          <w:rFonts w:ascii="Arial" w:hAnsi="Arial"/>
        </w:rPr>
      </w:pPr>
    </w:p>
    <w:p w14:paraId="0FFA8626" w14:textId="77777777" w:rsidR="00FC25F5" w:rsidRPr="007904F3" w:rsidRDefault="00FC25F5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6141DC47" w14:textId="77777777" w:rsidR="00B81B2F" w:rsidRPr="007904F3" w:rsidRDefault="00B81B2F" w:rsidP="00630926">
      <w:pPr>
        <w:widowControl w:val="0"/>
        <w:suppressAutoHyphens/>
        <w:jc w:val="both"/>
        <w:rPr>
          <w:rFonts w:ascii="Arial" w:hAnsi="Arial" w:cs="Arial"/>
        </w:rPr>
      </w:pPr>
    </w:p>
    <w:p w14:paraId="36AC8415" w14:textId="77777777" w:rsidR="006F0495" w:rsidRPr="007904F3" w:rsidRDefault="00595F9A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5</w:t>
      </w:r>
      <w:r w:rsidR="006F0495" w:rsidRPr="007904F3">
        <w:rPr>
          <w:rFonts w:ascii="Arial" w:hAnsi="Arial"/>
          <w:b/>
          <w:color w:val="000000"/>
        </w:rPr>
        <w:tab/>
      </w:r>
      <w:r w:rsidR="006B5EE1" w:rsidRPr="007904F3">
        <w:rPr>
          <w:rFonts w:ascii="Arial" w:hAnsi="Arial"/>
          <w:b/>
          <w:color w:val="000000"/>
        </w:rPr>
        <w:t xml:space="preserve">DOS </w:t>
      </w:r>
      <w:r w:rsidR="006F0495" w:rsidRPr="007904F3">
        <w:rPr>
          <w:rFonts w:ascii="Arial" w:hAnsi="Arial"/>
          <w:b/>
          <w:color w:val="000000"/>
        </w:rPr>
        <w:t>BENS NÃO ADQUIRIDOS</w:t>
      </w:r>
    </w:p>
    <w:p w14:paraId="1353EFE0" w14:textId="77777777" w:rsidR="006F0495" w:rsidRPr="007904F3" w:rsidRDefault="006F0495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16261A7A" w14:textId="77777777" w:rsidR="000016A7" w:rsidRPr="0039536B" w:rsidRDefault="006F0495" w:rsidP="00630926">
      <w:pPr>
        <w:widowControl w:val="0"/>
        <w:suppressAutoHyphens/>
        <w:ind w:left="705" w:hanging="705"/>
        <w:jc w:val="both"/>
        <w:rPr>
          <w:rFonts w:ascii="Arial" w:hAnsi="Arial"/>
        </w:rPr>
      </w:pPr>
      <w:r w:rsidRPr="007904F3">
        <w:rPr>
          <w:rFonts w:ascii="Arial" w:hAnsi="Arial"/>
          <w:color w:val="000000"/>
        </w:rPr>
        <w:t>5.1</w:t>
      </w:r>
      <w:r w:rsidRPr="007904F3">
        <w:rPr>
          <w:rFonts w:ascii="Arial" w:hAnsi="Arial"/>
          <w:color w:val="000000"/>
        </w:rPr>
        <w:tab/>
        <w:t xml:space="preserve">Os bens não arrematados continuarão a pertencer à </w:t>
      </w:r>
      <w:r w:rsidR="0094476C">
        <w:rPr>
          <w:rFonts w:ascii="Arial" w:hAnsi="Arial"/>
          <w:b/>
          <w:color w:val="000000"/>
        </w:rPr>
        <w:t>COMITENTE</w:t>
      </w:r>
      <w:r w:rsidR="000016A7" w:rsidRPr="0039536B">
        <w:rPr>
          <w:rFonts w:ascii="Arial" w:hAnsi="Arial"/>
        </w:rPr>
        <w:t>, nada</w:t>
      </w:r>
      <w:r w:rsidR="000016A7" w:rsidRPr="00C41B7A">
        <w:rPr>
          <w:rFonts w:ascii="Arial" w:hAnsi="Arial"/>
        </w:rPr>
        <w:t xml:space="preserve"> sendo devido ao CONTRATADO em relação a esses bens, a nenhum título.</w:t>
      </w:r>
    </w:p>
    <w:p w14:paraId="4ED27357" w14:textId="77777777" w:rsidR="006F0495" w:rsidRPr="007904F3" w:rsidDel="008F489D" w:rsidRDefault="000016A7" w:rsidP="00630926">
      <w:pPr>
        <w:widowControl w:val="0"/>
        <w:suppressAutoHyphens/>
        <w:ind w:left="705" w:hanging="705"/>
        <w:jc w:val="both"/>
        <w:rPr>
          <w:del w:id="4" w:author="Regina C. Machado Casati" w:date="2017-11-28T18:19:00Z"/>
          <w:rFonts w:ascii="Arial" w:hAnsi="Arial"/>
          <w:color w:val="000000"/>
        </w:rPr>
      </w:pPr>
      <w:r w:rsidRPr="0039536B">
        <w:rPr>
          <w:rFonts w:ascii="Arial" w:hAnsi="Arial"/>
        </w:rPr>
        <w:t xml:space="preserve">5.2      </w:t>
      </w:r>
      <w:r w:rsidR="006F0495" w:rsidRPr="007904F3">
        <w:rPr>
          <w:rFonts w:ascii="Arial" w:hAnsi="Arial"/>
          <w:color w:val="000000"/>
        </w:rPr>
        <w:t xml:space="preserve">A realização de um novo Leilão ficará a critério da </w:t>
      </w:r>
      <w:r w:rsidR="0094476C">
        <w:rPr>
          <w:rFonts w:ascii="Arial" w:hAnsi="Arial"/>
          <w:b/>
          <w:color w:val="000000"/>
        </w:rPr>
        <w:t>COMITENTE</w:t>
      </w:r>
      <w:r w:rsidR="006F0495" w:rsidRPr="007904F3">
        <w:rPr>
          <w:rFonts w:ascii="Arial" w:hAnsi="Arial"/>
          <w:color w:val="000000"/>
        </w:rPr>
        <w:t>,</w:t>
      </w:r>
      <w:r w:rsidR="00EE6F51" w:rsidRPr="007904F3">
        <w:rPr>
          <w:rFonts w:ascii="Arial" w:hAnsi="Arial"/>
          <w:color w:val="000000"/>
        </w:rPr>
        <w:t xml:space="preserve"> mediante manifestação formal.</w:t>
      </w:r>
    </w:p>
    <w:p w14:paraId="7A9FB335" w14:textId="77777777" w:rsidR="006F0495" w:rsidRDefault="006F0495" w:rsidP="0039536B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</w:p>
    <w:p w14:paraId="5BAAF9F4" w14:textId="77777777" w:rsidR="00263279" w:rsidRPr="007904F3" w:rsidRDefault="00263279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4943EFAA" w14:textId="77777777" w:rsidR="00B81B2F" w:rsidRPr="007904F3" w:rsidRDefault="00B81B2F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4E4E276C" w14:textId="77777777" w:rsidR="006F0495" w:rsidRPr="007904F3" w:rsidRDefault="00595F9A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6</w:t>
      </w:r>
      <w:r w:rsidR="006F0495" w:rsidRPr="007904F3">
        <w:rPr>
          <w:rFonts w:ascii="Arial" w:hAnsi="Arial"/>
          <w:b/>
          <w:color w:val="000000"/>
        </w:rPr>
        <w:tab/>
      </w:r>
      <w:r w:rsidR="006B5EE1" w:rsidRPr="007904F3">
        <w:rPr>
          <w:rFonts w:ascii="Arial" w:hAnsi="Arial"/>
          <w:b/>
          <w:color w:val="000000"/>
        </w:rPr>
        <w:t xml:space="preserve">DOS </w:t>
      </w:r>
      <w:r w:rsidR="006F0495" w:rsidRPr="007904F3">
        <w:rPr>
          <w:rFonts w:ascii="Arial" w:hAnsi="Arial"/>
          <w:b/>
          <w:color w:val="000000"/>
        </w:rPr>
        <w:t>HONORÁRIOS E CUSTOS</w:t>
      </w:r>
    </w:p>
    <w:p w14:paraId="274B2BD5" w14:textId="77777777" w:rsidR="006F0495" w:rsidRPr="007904F3" w:rsidRDefault="006F0495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09DD5CCE" w14:textId="77777777" w:rsidR="006F0495" w:rsidRPr="007904F3" w:rsidRDefault="00EE6F51" w:rsidP="00630926">
      <w:pPr>
        <w:widowControl w:val="0"/>
        <w:numPr>
          <w:ilvl w:val="1"/>
          <w:numId w:val="5"/>
        </w:numPr>
        <w:suppressAutoHyphens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O</w:t>
      </w:r>
      <w:r w:rsidR="006F0495" w:rsidRPr="007904F3">
        <w:rPr>
          <w:rFonts w:ascii="Arial" w:hAnsi="Arial"/>
          <w:color w:val="000000"/>
        </w:rPr>
        <w:t xml:space="preserve"> </w:t>
      </w:r>
      <w:r w:rsidR="006F0495" w:rsidRPr="007904F3">
        <w:rPr>
          <w:rFonts w:ascii="Arial" w:hAnsi="Arial"/>
          <w:b/>
          <w:color w:val="000000"/>
        </w:rPr>
        <w:t>CONTRATA</w:t>
      </w:r>
      <w:r w:rsidR="00AA0A3D" w:rsidRPr="007904F3">
        <w:rPr>
          <w:rFonts w:ascii="Arial" w:hAnsi="Arial"/>
          <w:b/>
          <w:color w:val="000000"/>
        </w:rPr>
        <w:t>D</w:t>
      </w:r>
      <w:r w:rsidRPr="007904F3">
        <w:rPr>
          <w:rFonts w:ascii="Arial" w:hAnsi="Arial"/>
          <w:b/>
          <w:color w:val="000000"/>
        </w:rPr>
        <w:t>O</w:t>
      </w:r>
      <w:r w:rsidR="006F0495" w:rsidRPr="007904F3">
        <w:rPr>
          <w:rFonts w:ascii="Arial" w:hAnsi="Arial"/>
          <w:color w:val="000000"/>
        </w:rPr>
        <w:t xml:space="preserve"> não cobrará honorários da </w:t>
      </w:r>
      <w:r w:rsidR="0094476C">
        <w:rPr>
          <w:rFonts w:ascii="Arial" w:hAnsi="Arial"/>
          <w:b/>
          <w:color w:val="000000"/>
        </w:rPr>
        <w:t>COMITENTE</w:t>
      </w:r>
      <w:r w:rsidR="008F489D" w:rsidRPr="0039536B">
        <w:rPr>
          <w:rFonts w:ascii="Arial" w:hAnsi="Arial"/>
        </w:rPr>
        <w:t>, em nenhuma hipótese</w:t>
      </w:r>
      <w:r w:rsidR="006F0495" w:rsidRPr="0039536B">
        <w:rPr>
          <w:rFonts w:ascii="Arial" w:hAnsi="Arial"/>
        </w:rPr>
        <w:t>.</w:t>
      </w:r>
    </w:p>
    <w:p w14:paraId="0C3DF6D3" w14:textId="77777777" w:rsidR="00AA0A3D" w:rsidRPr="007904F3" w:rsidRDefault="00AA0A3D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4032A1AB" w14:textId="77777777" w:rsidR="006F0495" w:rsidRPr="0039536B" w:rsidRDefault="006F0495" w:rsidP="00630926">
      <w:pPr>
        <w:widowControl w:val="0"/>
        <w:numPr>
          <w:ilvl w:val="1"/>
          <w:numId w:val="5"/>
        </w:numPr>
        <w:suppressAutoHyphens/>
        <w:jc w:val="both"/>
        <w:rPr>
          <w:rFonts w:ascii="Arial" w:hAnsi="Arial" w:cs="Arial"/>
        </w:rPr>
      </w:pPr>
      <w:r w:rsidRPr="007904F3">
        <w:rPr>
          <w:rFonts w:ascii="Arial" w:hAnsi="Arial" w:cs="Arial"/>
        </w:rPr>
        <w:t xml:space="preserve">As despesas de divulgação do leilão (editais, mala direta, </w:t>
      </w:r>
      <w:proofErr w:type="gramStart"/>
      <w:r w:rsidRPr="007904F3">
        <w:rPr>
          <w:rFonts w:ascii="Arial" w:hAnsi="Arial" w:cs="Arial"/>
        </w:rPr>
        <w:t>anúncios e etc.</w:t>
      </w:r>
      <w:proofErr w:type="gramEnd"/>
      <w:r w:rsidRPr="007904F3">
        <w:rPr>
          <w:rFonts w:ascii="Arial" w:hAnsi="Arial" w:cs="Arial"/>
        </w:rPr>
        <w:t>)</w:t>
      </w:r>
      <w:del w:id="5" w:author="Regina C. Machado Casati" w:date="2017-11-28T18:18:00Z">
        <w:r w:rsidRPr="007904F3" w:rsidDel="00975E52">
          <w:rPr>
            <w:rFonts w:ascii="Arial" w:hAnsi="Arial" w:cs="Arial"/>
          </w:rPr>
          <w:delText>,</w:delText>
        </w:r>
      </w:del>
      <w:r w:rsidRPr="007904F3">
        <w:rPr>
          <w:rFonts w:ascii="Arial" w:hAnsi="Arial" w:cs="Arial"/>
        </w:rPr>
        <w:t xml:space="preserve"> serão de total responsabilidade do </w:t>
      </w:r>
      <w:r w:rsidR="00DF12CF" w:rsidRPr="007904F3">
        <w:rPr>
          <w:rFonts w:ascii="Arial" w:hAnsi="Arial" w:cs="Arial"/>
          <w:b/>
        </w:rPr>
        <w:t>CONTRATADO</w:t>
      </w:r>
      <w:r w:rsidR="00975E52" w:rsidRPr="0039536B">
        <w:rPr>
          <w:rFonts w:ascii="Arial" w:hAnsi="Arial" w:cs="Arial"/>
        </w:rPr>
        <w:t>, independentemente do resultado do leilão e/ou quantidade de bens vendidos.</w:t>
      </w:r>
    </w:p>
    <w:p w14:paraId="7170EC9E" w14:textId="77777777" w:rsidR="00630926" w:rsidRPr="0039536B" w:rsidRDefault="00630926" w:rsidP="00630926">
      <w:pPr>
        <w:widowControl w:val="0"/>
        <w:suppressAutoHyphens/>
        <w:jc w:val="both"/>
        <w:rPr>
          <w:rFonts w:ascii="Arial" w:hAnsi="Arial" w:cs="Arial"/>
        </w:rPr>
      </w:pPr>
    </w:p>
    <w:p w14:paraId="14325EE4" w14:textId="62A4DB50" w:rsidR="006F0495" w:rsidRPr="007904F3" w:rsidRDefault="00AA0A3D" w:rsidP="00630926">
      <w:pPr>
        <w:widowControl w:val="0"/>
        <w:suppressAutoHyphens/>
        <w:ind w:left="705" w:hanging="705"/>
        <w:jc w:val="both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>6.3</w:t>
      </w:r>
      <w:r w:rsidRPr="007904F3">
        <w:rPr>
          <w:rFonts w:ascii="Arial" w:hAnsi="Arial"/>
          <w:color w:val="000000"/>
        </w:rPr>
        <w:tab/>
      </w:r>
      <w:r w:rsidR="006F0495" w:rsidRPr="007904F3">
        <w:rPr>
          <w:rFonts w:ascii="Arial" w:hAnsi="Arial"/>
          <w:color w:val="000000"/>
        </w:rPr>
        <w:t>Conforme legislação vigente</w:t>
      </w:r>
      <w:r w:rsidRPr="007904F3">
        <w:rPr>
          <w:rFonts w:ascii="Arial" w:hAnsi="Arial"/>
          <w:color w:val="000000"/>
        </w:rPr>
        <w:t>,</w:t>
      </w:r>
      <w:r w:rsidR="006F0495" w:rsidRPr="007904F3">
        <w:rPr>
          <w:rFonts w:ascii="Arial" w:hAnsi="Arial"/>
          <w:color w:val="000000"/>
        </w:rPr>
        <w:t xml:space="preserve"> o </w:t>
      </w:r>
      <w:r w:rsidR="00DF12CF" w:rsidRPr="007904F3">
        <w:rPr>
          <w:rFonts w:ascii="Arial" w:hAnsi="Arial"/>
          <w:b/>
          <w:color w:val="000000"/>
        </w:rPr>
        <w:t>CONTRATADO</w:t>
      </w:r>
      <w:r w:rsidR="006F0495" w:rsidRPr="007904F3">
        <w:rPr>
          <w:rFonts w:ascii="Arial" w:hAnsi="Arial"/>
          <w:color w:val="000000"/>
        </w:rPr>
        <w:t xml:space="preserve"> cobrará dos ARREMATANTES</w:t>
      </w:r>
      <w:r w:rsidR="00630926">
        <w:rPr>
          <w:rFonts w:ascii="Arial" w:hAnsi="Arial"/>
          <w:color w:val="000000"/>
        </w:rPr>
        <w:t xml:space="preserve"> a taxa de</w:t>
      </w:r>
      <w:r w:rsidR="006F0495" w:rsidRPr="007904F3">
        <w:rPr>
          <w:rFonts w:ascii="Arial" w:hAnsi="Arial"/>
          <w:color w:val="000000"/>
        </w:rPr>
        <w:t xml:space="preserve"> 5% (cinco por cento) do valor total dos bens arrematados</w:t>
      </w:r>
      <w:r w:rsidRPr="007904F3">
        <w:rPr>
          <w:rFonts w:ascii="Arial" w:hAnsi="Arial"/>
          <w:color w:val="000000"/>
        </w:rPr>
        <w:t>,</w:t>
      </w:r>
      <w:r w:rsidR="006F0495" w:rsidRPr="007904F3">
        <w:rPr>
          <w:rFonts w:ascii="Arial" w:hAnsi="Arial"/>
          <w:color w:val="000000"/>
        </w:rPr>
        <w:t xml:space="preserve"> a título de “Comissão do </w:t>
      </w:r>
      <w:r w:rsidR="00DF12CF" w:rsidRPr="007904F3">
        <w:rPr>
          <w:rFonts w:ascii="Arial" w:hAnsi="Arial"/>
          <w:b/>
          <w:color w:val="000000"/>
        </w:rPr>
        <w:t>CONTRATADO</w:t>
      </w:r>
      <w:r w:rsidR="006F0495" w:rsidRPr="007904F3">
        <w:rPr>
          <w:rFonts w:ascii="Arial" w:hAnsi="Arial"/>
          <w:color w:val="000000"/>
        </w:rPr>
        <w:t>”</w:t>
      </w:r>
      <w:r w:rsidR="00FD111F">
        <w:rPr>
          <w:rFonts w:ascii="Arial" w:hAnsi="Arial"/>
          <w:color w:val="000000"/>
        </w:rPr>
        <w:t xml:space="preserve"> e desp. Adm.  Conforme estipulado pelo Sindicato dos Leiloeiros do Estado de São Paulo. </w:t>
      </w:r>
    </w:p>
    <w:p w14:paraId="6B6EFD1C" w14:textId="77777777" w:rsidR="0007270F" w:rsidRPr="007904F3" w:rsidRDefault="0007270F" w:rsidP="001357B8">
      <w:pPr>
        <w:widowControl w:val="0"/>
        <w:suppressAutoHyphens/>
        <w:jc w:val="both"/>
        <w:rPr>
          <w:rFonts w:ascii="Arial" w:hAnsi="Arial" w:cs="Arial"/>
        </w:rPr>
      </w:pPr>
    </w:p>
    <w:p w14:paraId="1BF1026D" w14:textId="77777777" w:rsidR="005C77A6" w:rsidRDefault="005C77A6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07F6CEC4" w14:textId="77777777" w:rsidR="005C77A6" w:rsidRPr="007904F3" w:rsidRDefault="005C77A6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2266ED67" w14:textId="77777777" w:rsidR="00A61E1A" w:rsidRPr="009722DE" w:rsidRDefault="00263279" w:rsidP="009722D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7</w:t>
      </w:r>
      <w:r w:rsidR="00595DFD" w:rsidRPr="007904F3">
        <w:rPr>
          <w:rFonts w:ascii="Arial" w:hAnsi="Arial"/>
          <w:b/>
          <w:color w:val="000000"/>
        </w:rPr>
        <w:tab/>
        <w:t>DA FORMA DE EXECUÇÃO DOS SERVIÇOS</w:t>
      </w:r>
    </w:p>
    <w:p w14:paraId="61AE44BC" w14:textId="77777777" w:rsidR="00BB1B28" w:rsidRPr="007904F3" w:rsidRDefault="00BB1B28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758FC29A" w14:textId="77777777" w:rsidR="00595DFD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.1</w:t>
      </w:r>
      <w:r w:rsidR="00595DFD" w:rsidRPr="007904F3">
        <w:rPr>
          <w:rFonts w:ascii="Arial" w:hAnsi="Arial" w:cs="Arial"/>
        </w:rPr>
        <w:tab/>
        <w:t xml:space="preserve">Os leilões poderão ser realizados com exclusividade para a </w:t>
      </w:r>
      <w:r w:rsidR="0094476C">
        <w:rPr>
          <w:rFonts w:ascii="Arial" w:hAnsi="Arial"/>
          <w:b/>
          <w:color w:val="000000"/>
        </w:rPr>
        <w:t>COMITENTE</w:t>
      </w:r>
      <w:r w:rsidR="00595DFD" w:rsidRPr="007904F3">
        <w:rPr>
          <w:rFonts w:ascii="Arial" w:hAnsi="Arial" w:cs="Arial"/>
        </w:rPr>
        <w:t>, ou em conjunto com outros comitentes.</w:t>
      </w:r>
    </w:p>
    <w:p w14:paraId="272973C6" w14:textId="77777777" w:rsidR="00BB1B28" w:rsidRPr="007904F3" w:rsidRDefault="00BB1B28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7C4B4712" w14:textId="77777777" w:rsidR="008F489D" w:rsidRPr="00653A5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.2</w:t>
      </w:r>
      <w:r w:rsidR="00595DFD" w:rsidRPr="007904F3">
        <w:rPr>
          <w:rFonts w:ascii="Arial" w:hAnsi="Arial" w:cs="Arial"/>
        </w:rPr>
        <w:tab/>
        <w:t xml:space="preserve">Os lotes serão avaliados, e sugeridos os preços mínimos pelo </w:t>
      </w:r>
      <w:r w:rsidR="00DF12CF" w:rsidRPr="007904F3">
        <w:rPr>
          <w:rFonts w:ascii="Arial" w:hAnsi="Arial" w:cs="Arial"/>
          <w:b/>
        </w:rPr>
        <w:t>CONTRATADO</w:t>
      </w:r>
      <w:r w:rsidR="00BB1B28" w:rsidRPr="007904F3">
        <w:rPr>
          <w:rFonts w:ascii="Arial" w:hAnsi="Arial" w:cs="Arial"/>
        </w:rPr>
        <w:t xml:space="preserve"> à</w:t>
      </w:r>
      <w:r w:rsidR="00595DFD" w:rsidRPr="007904F3">
        <w:rPr>
          <w:rFonts w:ascii="Arial" w:hAnsi="Arial" w:cs="Arial"/>
        </w:rPr>
        <w:t xml:space="preserve"> </w:t>
      </w:r>
      <w:r w:rsidR="0094476C">
        <w:rPr>
          <w:rFonts w:ascii="Arial" w:hAnsi="Arial"/>
          <w:b/>
          <w:color w:val="000000"/>
        </w:rPr>
        <w:t>COMITENTE</w:t>
      </w:r>
      <w:r w:rsidR="00595DFD" w:rsidRPr="007904F3">
        <w:rPr>
          <w:rFonts w:ascii="Arial" w:hAnsi="Arial" w:cs="Arial"/>
        </w:rPr>
        <w:t xml:space="preserve">, que poderá a seu critério </w:t>
      </w:r>
      <w:r w:rsidR="002372D4">
        <w:rPr>
          <w:rFonts w:ascii="Arial" w:hAnsi="Arial" w:cs="Arial"/>
        </w:rPr>
        <w:t>confirmá</w:t>
      </w:r>
      <w:r w:rsidR="00595DFD" w:rsidRPr="007904F3">
        <w:rPr>
          <w:rFonts w:ascii="Arial" w:hAnsi="Arial" w:cs="Arial"/>
        </w:rPr>
        <w:t>-los ou alter</w:t>
      </w:r>
      <w:r w:rsidR="00BB1B28" w:rsidRPr="007904F3">
        <w:rPr>
          <w:rFonts w:ascii="Arial" w:hAnsi="Arial" w:cs="Arial"/>
        </w:rPr>
        <w:t>á</w:t>
      </w:r>
      <w:r w:rsidR="00595DFD" w:rsidRPr="007904F3">
        <w:rPr>
          <w:rFonts w:ascii="Arial" w:hAnsi="Arial" w:cs="Arial"/>
        </w:rPr>
        <w:t>-los.</w:t>
      </w:r>
      <w:r w:rsidR="008F489D">
        <w:rPr>
          <w:rFonts w:ascii="Arial" w:hAnsi="Arial" w:cs="Arial"/>
        </w:rPr>
        <w:tab/>
      </w:r>
    </w:p>
    <w:p w14:paraId="6EF27D11" w14:textId="77777777" w:rsidR="00BB1B28" w:rsidRPr="007904F3" w:rsidRDefault="00BB1B28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67B4D502" w14:textId="77777777" w:rsidR="00595DFD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.3</w:t>
      </w:r>
      <w:r w:rsidR="00595DFD" w:rsidRPr="007904F3">
        <w:rPr>
          <w:rFonts w:ascii="Arial" w:hAnsi="Arial" w:cs="Arial"/>
        </w:rPr>
        <w:tab/>
        <w:t xml:space="preserve">Os lances vencedores deverão ser de valores iguais ou superiores aos das avaliações dos bens, fornecidos previamente por escrito pela </w:t>
      </w:r>
      <w:r w:rsidR="0094476C">
        <w:rPr>
          <w:rFonts w:ascii="Arial" w:hAnsi="Arial"/>
          <w:b/>
          <w:color w:val="000000"/>
        </w:rPr>
        <w:t>COMITENTE</w:t>
      </w:r>
      <w:r w:rsidR="00595DFD" w:rsidRPr="007904F3">
        <w:rPr>
          <w:rFonts w:ascii="Arial" w:hAnsi="Arial" w:cs="Arial"/>
        </w:rPr>
        <w:t>.</w:t>
      </w:r>
    </w:p>
    <w:p w14:paraId="1F5C93DB" w14:textId="77777777" w:rsidR="00BB1B28" w:rsidRPr="007904F3" w:rsidRDefault="00BB1B28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3DA10223" w14:textId="77777777" w:rsidR="00BB1B28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.4</w:t>
      </w:r>
      <w:r w:rsidR="00595DFD" w:rsidRPr="007904F3">
        <w:rPr>
          <w:rFonts w:ascii="Arial" w:hAnsi="Arial" w:cs="Arial"/>
        </w:rPr>
        <w:tab/>
        <w:t xml:space="preserve">Os bens somente poderão ser vendidos </w:t>
      </w:r>
      <w:r w:rsidR="001F5D15" w:rsidRPr="007904F3">
        <w:rPr>
          <w:rFonts w:ascii="Arial" w:hAnsi="Arial" w:cs="Arial"/>
        </w:rPr>
        <w:t>após autorização</w:t>
      </w:r>
      <w:r w:rsidR="00595DFD" w:rsidRPr="007904F3">
        <w:rPr>
          <w:rFonts w:ascii="Arial" w:hAnsi="Arial" w:cs="Arial"/>
        </w:rPr>
        <w:t xml:space="preserve"> expressa </w:t>
      </w:r>
      <w:r w:rsidR="001F5D15" w:rsidRPr="007904F3">
        <w:rPr>
          <w:rFonts w:ascii="Arial" w:hAnsi="Arial" w:cs="Arial"/>
        </w:rPr>
        <w:t>d</w:t>
      </w:r>
      <w:r w:rsidR="00595DFD" w:rsidRPr="007904F3">
        <w:rPr>
          <w:rFonts w:ascii="Arial" w:hAnsi="Arial" w:cs="Arial"/>
        </w:rPr>
        <w:t>a</w:t>
      </w:r>
      <w:r w:rsidR="00CD6CF6" w:rsidRPr="00CD6CF6">
        <w:rPr>
          <w:rFonts w:ascii="Arial" w:hAnsi="Arial"/>
          <w:b/>
          <w:color w:val="000000"/>
        </w:rPr>
        <w:t xml:space="preserve"> </w:t>
      </w:r>
      <w:r w:rsidR="0094476C">
        <w:rPr>
          <w:rFonts w:ascii="Arial" w:hAnsi="Arial"/>
          <w:b/>
          <w:color w:val="000000"/>
        </w:rPr>
        <w:t>COMITENTE</w:t>
      </w:r>
      <w:r w:rsidR="001B6C57" w:rsidRPr="007904F3">
        <w:rPr>
          <w:rFonts w:ascii="Arial" w:hAnsi="Arial" w:cs="Arial"/>
          <w:b/>
        </w:rPr>
        <w:t>.</w:t>
      </w:r>
    </w:p>
    <w:p w14:paraId="64DBE0CA" w14:textId="77777777" w:rsidR="001B6C57" w:rsidRPr="007904F3" w:rsidRDefault="001B6C57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624B8AAF" w14:textId="77777777" w:rsidR="00595DFD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.5</w:t>
      </w:r>
      <w:r w:rsidR="00595DFD" w:rsidRPr="007904F3">
        <w:rPr>
          <w:rFonts w:ascii="Arial" w:hAnsi="Arial" w:cs="Arial"/>
        </w:rPr>
        <w:tab/>
        <w:t xml:space="preserve">Os bens só poderão ser entregues ao </w:t>
      </w:r>
      <w:r w:rsidR="00BB1B28" w:rsidRPr="007904F3">
        <w:rPr>
          <w:rFonts w:ascii="Arial" w:hAnsi="Arial" w:cs="Arial"/>
        </w:rPr>
        <w:t>ARREMATANTE</w:t>
      </w:r>
      <w:r w:rsidR="00595DFD" w:rsidRPr="007904F3">
        <w:rPr>
          <w:rFonts w:ascii="Arial" w:hAnsi="Arial" w:cs="Arial"/>
        </w:rPr>
        <w:t>, acompanhados</w:t>
      </w:r>
      <w:r w:rsidR="00EE6F51" w:rsidRPr="007904F3">
        <w:rPr>
          <w:rFonts w:ascii="Arial" w:hAnsi="Arial" w:cs="Arial"/>
        </w:rPr>
        <w:t xml:space="preserve"> dos documentos de venda citados na Cláusula Quarta – </w:t>
      </w:r>
      <w:r w:rsidR="00AA1D5D" w:rsidRPr="007904F3">
        <w:rPr>
          <w:rFonts w:ascii="Arial" w:hAnsi="Arial" w:cs="Arial"/>
        </w:rPr>
        <w:t>i</w:t>
      </w:r>
      <w:r w:rsidR="00EE6F51" w:rsidRPr="007904F3">
        <w:rPr>
          <w:rFonts w:ascii="Arial" w:hAnsi="Arial" w:cs="Arial"/>
        </w:rPr>
        <w:t>tem 4.3.2</w:t>
      </w:r>
      <w:r w:rsidR="00595DFD" w:rsidRPr="007904F3">
        <w:rPr>
          <w:rFonts w:ascii="Arial" w:hAnsi="Arial" w:cs="Arial"/>
        </w:rPr>
        <w:t xml:space="preserve"> e depois de comprovado o efetivo pagamento do bem arrematado.</w:t>
      </w:r>
    </w:p>
    <w:p w14:paraId="07144B99" w14:textId="77777777" w:rsidR="00BB1B28" w:rsidRPr="007904F3" w:rsidRDefault="00BB1B28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30A4CEE7" w14:textId="77777777" w:rsidR="00595DFD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.6</w:t>
      </w:r>
      <w:r w:rsidR="00EE6F51" w:rsidRPr="007904F3">
        <w:rPr>
          <w:rFonts w:ascii="Arial" w:hAnsi="Arial" w:cs="Arial"/>
        </w:rPr>
        <w:tab/>
        <w:t>O</w:t>
      </w:r>
      <w:r w:rsidR="00595DFD" w:rsidRPr="007904F3">
        <w:rPr>
          <w:rFonts w:ascii="Arial" w:hAnsi="Arial" w:cs="Arial"/>
        </w:rPr>
        <w:t xml:space="preserve"> </w:t>
      </w:r>
      <w:r w:rsidR="00595DFD" w:rsidRPr="007904F3">
        <w:rPr>
          <w:rFonts w:ascii="Arial" w:hAnsi="Arial" w:cs="Arial"/>
          <w:b/>
        </w:rPr>
        <w:t>CONTRATAD</w:t>
      </w:r>
      <w:r w:rsidR="00EE6F51" w:rsidRPr="007904F3">
        <w:rPr>
          <w:rFonts w:ascii="Arial" w:hAnsi="Arial" w:cs="Arial"/>
          <w:b/>
        </w:rPr>
        <w:t>O</w:t>
      </w:r>
      <w:r w:rsidR="00595DFD" w:rsidRPr="007904F3">
        <w:rPr>
          <w:rFonts w:ascii="Arial" w:hAnsi="Arial" w:cs="Arial"/>
        </w:rPr>
        <w:t xml:space="preserve"> disponibilizará, com vistas à execução deste Contrato, pessoal habilitado para atender </w:t>
      </w:r>
      <w:r w:rsidR="008F3B45">
        <w:rPr>
          <w:rFonts w:ascii="Arial" w:hAnsi="Arial" w:cs="Arial"/>
        </w:rPr>
        <w:t xml:space="preserve">as </w:t>
      </w:r>
      <w:r w:rsidR="00595DFD" w:rsidRPr="007904F3">
        <w:rPr>
          <w:rFonts w:ascii="Arial" w:hAnsi="Arial" w:cs="Arial"/>
        </w:rPr>
        <w:t>necessidades</w:t>
      </w:r>
      <w:r w:rsidR="008F3B45">
        <w:rPr>
          <w:rFonts w:ascii="Arial" w:hAnsi="Arial" w:cs="Arial"/>
        </w:rPr>
        <w:t xml:space="preserve"> da </w:t>
      </w:r>
      <w:r w:rsidR="0094476C">
        <w:rPr>
          <w:rFonts w:ascii="Arial" w:hAnsi="Arial"/>
          <w:b/>
          <w:color w:val="000000"/>
        </w:rPr>
        <w:t>COMITENTE</w:t>
      </w:r>
      <w:r w:rsidR="00595DFD" w:rsidRPr="007904F3">
        <w:rPr>
          <w:rFonts w:ascii="Arial" w:hAnsi="Arial" w:cs="Arial"/>
        </w:rPr>
        <w:t>.</w:t>
      </w:r>
    </w:p>
    <w:p w14:paraId="3DA22EBD" w14:textId="77777777" w:rsidR="00BB1B28" w:rsidRPr="007904F3" w:rsidRDefault="00BB1B28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11E7D2B1" w14:textId="77777777" w:rsidR="00595DFD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.7</w:t>
      </w:r>
      <w:r w:rsidR="00595DFD" w:rsidRPr="007904F3">
        <w:rPr>
          <w:rFonts w:ascii="Arial" w:hAnsi="Arial" w:cs="Arial"/>
        </w:rPr>
        <w:tab/>
      </w:r>
      <w:r w:rsidR="00EE6F51" w:rsidRPr="007904F3">
        <w:rPr>
          <w:rFonts w:ascii="Arial" w:hAnsi="Arial" w:cs="Arial"/>
        </w:rPr>
        <w:t>O</w:t>
      </w:r>
      <w:r w:rsidR="00595DFD" w:rsidRPr="007904F3">
        <w:rPr>
          <w:rFonts w:ascii="Arial" w:hAnsi="Arial" w:cs="Arial"/>
        </w:rPr>
        <w:t xml:space="preserve"> </w:t>
      </w:r>
      <w:r w:rsidR="00595DFD" w:rsidRPr="007904F3">
        <w:rPr>
          <w:rFonts w:ascii="Arial" w:hAnsi="Arial" w:cs="Arial"/>
          <w:b/>
        </w:rPr>
        <w:t>CONTRATAD</w:t>
      </w:r>
      <w:r w:rsidR="00EE6F51" w:rsidRPr="007904F3">
        <w:rPr>
          <w:rFonts w:ascii="Arial" w:hAnsi="Arial" w:cs="Arial"/>
          <w:b/>
        </w:rPr>
        <w:t>O</w:t>
      </w:r>
      <w:r w:rsidR="00595DFD" w:rsidRPr="007904F3">
        <w:rPr>
          <w:rFonts w:ascii="Arial" w:hAnsi="Arial" w:cs="Arial"/>
        </w:rPr>
        <w:t xml:space="preserve"> executará os serviços objeto do presente Contrato em consonância com os padrões, normas especificações definidas pela </w:t>
      </w:r>
      <w:r w:rsidR="0094476C">
        <w:rPr>
          <w:rFonts w:ascii="Arial" w:hAnsi="Arial"/>
          <w:b/>
          <w:color w:val="000000"/>
        </w:rPr>
        <w:t>COMITENTE</w:t>
      </w:r>
      <w:r w:rsidR="00595DFD" w:rsidRPr="007904F3">
        <w:rPr>
          <w:rFonts w:ascii="Arial" w:hAnsi="Arial" w:cs="Arial"/>
        </w:rPr>
        <w:t>, a qual se reserva no direito de avaliar, periodicamente, a qualidade dos serviços contratados, avaliação essa que será feita, com base nos seguintes critérios:</w:t>
      </w:r>
    </w:p>
    <w:p w14:paraId="058A9577" w14:textId="77777777" w:rsidR="00595DFD" w:rsidRPr="007904F3" w:rsidRDefault="00595DFD" w:rsidP="00630926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</w:rPr>
      </w:pPr>
      <w:r w:rsidRPr="007904F3">
        <w:rPr>
          <w:rFonts w:ascii="Arial" w:hAnsi="Arial" w:cs="Arial"/>
        </w:rPr>
        <w:t>Qualidade técnica dos serviços;</w:t>
      </w:r>
    </w:p>
    <w:p w14:paraId="30949C72" w14:textId="77777777" w:rsidR="00595DFD" w:rsidRPr="007904F3" w:rsidRDefault="00595DFD" w:rsidP="00630926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</w:rPr>
      </w:pPr>
      <w:r w:rsidRPr="007904F3">
        <w:rPr>
          <w:rFonts w:ascii="Arial" w:hAnsi="Arial" w:cs="Arial"/>
        </w:rPr>
        <w:t>Tempo de realização dos serviços;</w:t>
      </w:r>
    </w:p>
    <w:p w14:paraId="50428D51" w14:textId="77777777" w:rsidR="00595DFD" w:rsidRPr="007904F3" w:rsidRDefault="00595DFD" w:rsidP="00630926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</w:rPr>
      </w:pPr>
      <w:r w:rsidRPr="007904F3">
        <w:rPr>
          <w:rFonts w:ascii="Arial" w:hAnsi="Arial" w:cs="Arial"/>
        </w:rPr>
        <w:t>Perfil dos profissionais alocados.</w:t>
      </w:r>
    </w:p>
    <w:p w14:paraId="24343657" w14:textId="77777777" w:rsidR="00BB1B28" w:rsidRPr="007904F3" w:rsidRDefault="00BB1B28" w:rsidP="00630926">
      <w:pPr>
        <w:widowControl w:val="0"/>
        <w:suppressAutoHyphens/>
        <w:ind w:left="1065"/>
        <w:jc w:val="both"/>
        <w:rPr>
          <w:rFonts w:ascii="Arial" w:hAnsi="Arial" w:cs="Arial"/>
        </w:rPr>
      </w:pPr>
    </w:p>
    <w:p w14:paraId="02158040" w14:textId="77777777" w:rsidR="00595DFD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722DE">
        <w:rPr>
          <w:rFonts w:ascii="Arial" w:hAnsi="Arial" w:cs="Arial"/>
        </w:rPr>
        <w:t>.8</w:t>
      </w:r>
      <w:r w:rsidR="00595DFD" w:rsidRPr="007904F3">
        <w:rPr>
          <w:rFonts w:ascii="Arial" w:hAnsi="Arial" w:cs="Arial"/>
        </w:rPr>
        <w:tab/>
      </w:r>
      <w:r w:rsidR="00EE6F51" w:rsidRPr="007904F3">
        <w:rPr>
          <w:rFonts w:ascii="Arial" w:hAnsi="Arial" w:cs="Arial"/>
        </w:rPr>
        <w:t>O</w:t>
      </w:r>
      <w:r w:rsidR="00595DFD" w:rsidRPr="007904F3">
        <w:rPr>
          <w:rFonts w:ascii="Arial" w:hAnsi="Arial" w:cs="Arial"/>
        </w:rPr>
        <w:t xml:space="preserve"> </w:t>
      </w:r>
      <w:r w:rsidR="00595DFD" w:rsidRPr="007904F3">
        <w:rPr>
          <w:rFonts w:ascii="Arial" w:hAnsi="Arial" w:cs="Arial"/>
          <w:b/>
        </w:rPr>
        <w:t>CONTRATAD</w:t>
      </w:r>
      <w:r w:rsidR="00EE6F51" w:rsidRPr="007904F3">
        <w:rPr>
          <w:rFonts w:ascii="Arial" w:hAnsi="Arial" w:cs="Arial"/>
          <w:b/>
        </w:rPr>
        <w:t>O</w:t>
      </w:r>
      <w:r w:rsidR="00595DFD" w:rsidRPr="007904F3">
        <w:rPr>
          <w:rFonts w:ascii="Arial" w:hAnsi="Arial" w:cs="Arial"/>
        </w:rPr>
        <w:t xml:space="preserve"> garante que na prestação dos serviços objeto do presente Contrato não haverá solução de continuidade.</w:t>
      </w:r>
    </w:p>
    <w:p w14:paraId="0DE5C629" w14:textId="77777777" w:rsidR="006F0495" w:rsidRDefault="006F0495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42EFBB22" w14:textId="77777777" w:rsidR="00263279" w:rsidRPr="007904F3" w:rsidRDefault="00263279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01EAE697" w14:textId="77777777" w:rsidR="00B81B2F" w:rsidRPr="007904F3" w:rsidRDefault="00B81B2F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2B9CDD2A" w14:textId="77777777" w:rsidR="00595F9A" w:rsidRPr="007904F3" w:rsidRDefault="00263279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8</w:t>
      </w:r>
      <w:r w:rsidR="00480281" w:rsidRPr="007904F3">
        <w:rPr>
          <w:rFonts w:ascii="Arial" w:hAnsi="Arial"/>
          <w:b/>
          <w:color w:val="000000"/>
        </w:rPr>
        <w:tab/>
        <w:t>DAS OBRIGAÇÕES DO CONTRATADO</w:t>
      </w:r>
    </w:p>
    <w:p w14:paraId="3BDD517A" w14:textId="77777777" w:rsidR="006F0495" w:rsidRPr="007904F3" w:rsidRDefault="006F0495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348B8F29" w14:textId="7DA38F73" w:rsidR="00BB1B28" w:rsidRDefault="00263279" w:rsidP="00630926">
      <w:pPr>
        <w:widowControl w:val="0"/>
        <w:suppressAutoHyphens/>
        <w:ind w:left="708" w:hanging="708"/>
        <w:jc w:val="both"/>
        <w:rPr>
          <w:ins w:id="6" w:author="Regina C. Machado Casati" w:date="2017-11-28T18:25:00Z"/>
          <w:rFonts w:ascii="Arial" w:hAnsi="Arial"/>
          <w:b/>
          <w:color w:val="000000"/>
        </w:rPr>
      </w:pPr>
      <w:r>
        <w:rPr>
          <w:rFonts w:ascii="Arial" w:hAnsi="Arial" w:cs="Arial"/>
        </w:rPr>
        <w:t>8</w:t>
      </w:r>
      <w:r w:rsidR="00480281" w:rsidRPr="007904F3">
        <w:rPr>
          <w:rFonts w:ascii="Arial" w:hAnsi="Arial" w:cs="Arial"/>
        </w:rPr>
        <w:t>.1</w:t>
      </w:r>
      <w:r w:rsidR="00480281" w:rsidRPr="007904F3">
        <w:rPr>
          <w:rFonts w:ascii="Arial" w:hAnsi="Arial" w:cs="Arial"/>
        </w:rPr>
        <w:tab/>
      </w:r>
      <w:r w:rsidR="00CD6CF6">
        <w:rPr>
          <w:rFonts w:ascii="Arial" w:hAnsi="Arial" w:cs="Arial"/>
        </w:rPr>
        <w:t>Numerar, fotografar e avaliar</w:t>
      </w:r>
      <w:r w:rsidR="00595F9A" w:rsidRPr="007904F3">
        <w:rPr>
          <w:rFonts w:ascii="Arial" w:hAnsi="Arial" w:cs="Arial"/>
        </w:rPr>
        <w:t xml:space="preserve"> os bens de forma individual ou em lotes se for o caso, de forma clara e que possibilite fácil identificação por parte </w:t>
      </w:r>
      <w:r w:rsidR="00CD6CF6">
        <w:rPr>
          <w:rFonts w:ascii="Arial" w:hAnsi="Arial" w:cs="Arial"/>
        </w:rPr>
        <w:t xml:space="preserve">da </w:t>
      </w:r>
      <w:r w:rsidR="0094476C">
        <w:rPr>
          <w:rFonts w:ascii="Arial" w:hAnsi="Arial"/>
          <w:b/>
          <w:color w:val="000000"/>
        </w:rPr>
        <w:t>COMITENTE</w:t>
      </w:r>
      <w:r w:rsidR="00BD70C3">
        <w:rPr>
          <w:rFonts w:ascii="Arial" w:hAnsi="Arial"/>
          <w:b/>
          <w:color w:val="000000"/>
        </w:rPr>
        <w:t xml:space="preserve"> ou a Comitente enviará fotos e detalhes técnicos dos lotes conforme a localização. </w:t>
      </w:r>
    </w:p>
    <w:p w14:paraId="68FFE990" w14:textId="77777777" w:rsidR="00653A53" w:rsidRDefault="00653A53" w:rsidP="00630926">
      <w:pPr>
        <w:widowControl w:val="0"/>
        <w:suppressAutoHyphens/>
        <w:ind w:left="708" w:hanging="708"/>
        <w:jc w:val="both"/>
        <w:rPr>
          <w:ins w:id="7" w:author="Regina C. Machado Casati" w:date="2017-11-28T18:25:00Z"/>
          <w:rFonts w:ascii="Arial" w:hAnsi="Arial" w:cs="Arial"/>
          <w:color w:val="FF0000"/>
        </w:rPr>
      </w:pPr>
    </w:p>
    <w:p w14:paraId="3CB03911" w14:textId="77777777" w:rsidR="00653A53" w:rsidRPr="0039536B" w:rsidRDefault="00653A53" w:rsidP="00630926">
      <w:pPr>
        <w:widowControl w:val="0"/>
        <w:suppressAutoHyphens/>
        <w:ind w:left="708" w:hanging="708"/>
        <w:jc w:val="both"/>
        <w:rPr>
          <w:rFonts w:ascii="Arial" w:hAnsi="Arial"/>
          <w:b/>
        </w:rPr>
      </w:pPr>
      <w:r w:rsidRPr="0039536B">
        <w:rPr>
          <w:rFonts w:ascii="Arial" w:hAnsi="Arial" w:cs="Arial"/>
        </w:rPr>
        <w:t>8.1.1    O CONTRATADO deverá obter todas as informações relativas à condição dos bens leiloados e sua avaliação, fazendo constar em sua página virtual do leilão, para acesso aos participantes e ARREMATANTES, todas as informações que, de boa-fé, possam influenciar na decisão de arrematar ou não.</w:t>
      </w:r>
    </w:p>
    <w:p w14:paraId="4F8A0F66" w14:textId="77777777" w:rsidR="00CD6CF6" w:rsidRPr="007904F3" w:rsidRDefault="00CD6CF6" w:rsidP="00630926">
      <w:pPr>
        <w:widowControl w:val="0"/>
        <w:suppressAutoHyphens/>
        <w:ind w:left="708" w:hanging="708"/>
        <w:jc w:val="both"/>
        <w:rPr>
          <w:rFonts w:ascii="Arial" w:hAnsi="Arial" w:cs="Arial"/>
        </w:rPr>
      </w:pPr>
    </w:p>
    <w:p w14:paraId="7E7DAE2B" w14:textId="77777777" w:rsidR="00595F9A" w:rsidRPr="007904F3" w:rsidRDefault="00263279" w:rsidP="00630926">
      <w:pPr>
        <w:widowControl w:val="0"/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95F9A" w:rsidRPr="007904F3">
        <w:rPr>
          <w:rFonts w:ascii="Arial" w:hAnsi="Arial" w:cs="Arial"/>
        </w:rPr>
        <w:t>.2</w:t>
      </w:r>
      <w:r w:rsidR="00595F9A" w:rsidRPr="007904F3">
        <w:rPr>
          <w:rFonts w:ascii="Arial" w:hAnsi="Arial" w:cs="Arial"/>
        </w:rPr>
        <w:tab/>
        <w:t xml:space="preserve">Elaborar, quando solicitado pela </w:t>
      </w:r>
      <w:proofErr w:type="gramStart"/>
      <w:r w:rsidR="0094476C">
        <w:rPr>
          <w:rFonts w:ascii="Arial" w:hAnsi="Arial"/>
          <w:b/>
          <w:color w:val="000000"/>
        </w:rPr>
        <w:t>COMITENTE</w:t>
      </w:r>
      <w:r w:rsidR="0094476C" w:rsidRPr="007904F3">
        <w:rPr>
          <w:rFonts w:ascii="Arial" w:hAnsi="Arial" w:cs="Arial"/>
        </w:rPr>
        <w:t xml:space="preserve"> </w:t>
      </w:r>
      <w:r w:rsidR="0094476C">
        <w:rPr>
          <w:rFonts w:ascii="Arial" w:hAnsi="Arial" w:cs="Arial"/>
        </w:rPr>
        <w:t>,</w:t>
      </w:r>
      <w:proofErr w:type="gramEnd"/>
      <w:r w:rsidR="0094476C">
        <w:rPr>
          <w:rFonts w:ascii="Arial" w:hAnsi="Arial" w:cs="Arial"/>
        </w:rPr>
        <w:t xml:space="preserve"> </w:t>
      </w:r>
      <w:r w:rsidR="00595F9A" w:rsidRPr="007904F3">
        <w:rPr>
          <w:rFonts w:ascii="Arial" w:hAnsi="Arial" w:cs="Arial"/>
        </w:rPr>
        <w:t>pré-avaliação dos bens.</w:t>
      </w:r>
    </w:p>
    <w:p w14:paraId="368F99F6" w14:textId="77777777" w:rsidR="00BB1B28" w:rsidRPr="007904F3" w:rsidRDefault="00BB1B28" w:rsidP="00630926">
      <w:pPr>
        <w:widowControl w:val="0"/>
        <w:suppressAutoHyphens/>
        <w:jc w:val="both"/>
        <w:rPr>
          <w:rFonts w:ascii="Arial" w:hAnsi="Arial" w:cs="Arial"/>
        </w:rPr>
      </w:pPr>
    </w:p>
    <w:p w14:paraId="3E125366" w14:textId="50FA3B03" w:rsidR="00595F9A" w:rsidRPr="00CD6CF6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95F9A" w:rsidRPr="007904F3">
        <w:rPr>
          <w:rFonts w:ascii="Arial" w:hAnsi="Arial" w:cs="Arial"/>
        </w:rPr>
        <w:t>.3</w:t>
      </w:r>
      <w:r w:rsidR="00595F9A" w:rsidRPr="007904F3">
        <w:rPr>
          <w:rFonts w:ascii="Arial" w:hAnsi="Arial" w:cs="Arial"/>
        </w:rPr>
        <w:tab/>
      </w:r>
      <w:r w:rsidR="00B86ED2" w:rsidRPr="00CD6CF6">
        <w:rPr>
          <w:rFonts w:ascii="Arial" w:hAnsi="Arial" w:cs="Arial"/>
        </w:rPr>
        <w:t xml:space="preserve">OS BENS PERMANECERÃO NAS DEPENDÊNCIAS DA </w:t>
      </w:r>
      <w:r w:rsidR="0094476C">
        <w:rPr>
          <w:rFonts w:ascii="Arial" w:hAnsi="Arial"/>
          <w:b/>
          <w:color w:val="000000"/>
        </w:rPr>
        <w:t>COMITENTE</w:t>
      </w:r>
      <w:r w:rsidR="0094476C" w:rsidRPr="00CD6CF6">
        <w:rPr>
          <w:rFonts w:ascii="Arial" w:hAnsi="Arial" w:cs="Arial"/>
        </w:rPr>
        <w:t xml:space="preserve"> </w:t>
      </w:r>
      <w:r w:rsidR="00B86ED2" w:rsidRPr="00CD6CF6">
        <w:rPr>
          <w:rFonts w:ascii="Arial" w:hAnsi="Arial" w:cs="Arial"/>
        </w:rPr>
        <w:t>ATÉ A RETIRADA PELO ARREMATANTE.</w:t>
      </w:r>
    </w:p>
    <w:p w14:paraId="60165282" w14:textId="77777777" w:rsidR="00E55D51" w:rsidRPr="00CD6CF6" w:rsidRDefault="00E55D51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536838FD" w14:textId="77777777" w:rsidR="00E55441" w:rsidRPr="007904F3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95F9A" w:rsidRPr="007904F3">
        <w:rPr>
          <w:rFonts w:ascii="Arial" w:hAnsi="Arial" w:cs="Arial"/>
        </w:rPr>
        <w:t>.</w:t>
      </w:r>
      <w:r>
        <w:rPr>
          <w:rFonts w:ascii="Arial" w:hAnsi="Arial" w:cs="Arial"/>
        </w:rPr>
        <w:t>4</w:t>
      </w:r>
      <w:r w:rsidR="00595F9A" w:rsidRPr="007904F3">
        <w:rPr>
          <w:rFonts w:ascii="Arial" w:hAnsi="Arial" w:cs="Arial"/>
        </w:rPr>
        <w:tab/>
        <w:t xml:space="preserve">Permitir o acesso dos prepostos da </w:t>
      </w:r>
      <w:r w:rsidR="0094476C">
        <w:rPr>
          <w:rFonts w:ascii="Arial" w:hAnsi="Arial"/>
          <w:b/>
          <w:color w:val="000000"/>
        </w:rPr>
        <w:t>COMITENTE</w:t>
      </w:r>
      <w:r w:rsidR="00595F9A" w:rsidRPr="007904F3">
        <w:rPr>
          <w:rFonts w:ascii="Arial" w:hAnsi="Arial" w:cs="Arial"/>
        </w:rPr>
        <w:t xml:space="preserve">, às suas instalações a qualquer tempo, para vistoria </w:t>
      </w:r>
      <w:r w:rsidR="00480281" w:rsidRPr="007904F3">
        <w:rPr>
          <w:rFonts w:ascii="Arial" w:hAnsi="Arial" w:cs="Arial"/>
        </w:rPr>
        <w:t>dos serviços ora contratados, quando for o caso.</w:t>
      </w:r>
    </w:p>
    <w:p w14:paraId="605F3419" w14:textId="77777777" w:rsidR="002A38B9" w:rsidRPr="007904F3" w:rsidRDefault="002A38B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3F5E9C64" w14:textId="02319E9C" w:rsidR="002372D4" w:rsidRPr="007904F3" w:rsidRDefault="00263279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372D4" w:rsidRPr="007904F3">
        <w:rPr>
          <w:rFonts w:ascii="Arial" w:hAnsi="Arial" w:cs="Arial"/>
        </w:rPr>
        <w:t>.</w:t>
      </w:r>
      <w:r>
        <w:rPr>
          <w:rFonts w:ascii="Arial" w:hAnsi="Arial" w:cs="Arial"/>
        </w:rPr>
        <w:t>5</w:t>
      </w:r>
      <w:r w:rsidR="002372D4" w:rsidRPr="007904F3">
        <w:rPr>
          <w:rFonts w:ascii="Arial" w:hAnsi="Arial" w:cs="Arial"/>
        </w:rPr>
        <w:tab/>
      </w:r>
      <w:r w:rsidR="00B86ED2" w:rsidRPr="00CD6CF6">
        <w:rPr>
          <w:rFonts w:ascii="Arial" w:hAnsi="Arial" w:cs="Arial"/>
        </w:rPr>
        <w:t xml:space="preserve">FAZER CONSTAR EM REGULAMENTO DO </w:t>
      </w:r>
      <w:proofErr w:type="gramStart"/>
      <w:r w:rsidR="00B86ED2" w:rsidRPr="00CD6CF6">
        <w:rPr>
          <w:rFonts w:ascii="Arial" w:hAnsi="Arial" w:cs="Arial"/>
        </w:rPr>
        <w:t>LEILÃO</w:t>
      </w:r>
      <w:r w:rsidR="00B86ED2">
        <w:rPr>
          <w:rFonts w:ascii="Arial" w:hAnsi="Arial" w:cs="Arial"/>
        </w:rPr>
        <w:t xml:space="preserve"> </w:t>
      </w:r>
      <w:r w:rsidR="002372D4" w:rsidRPr="007904F3">
        <w:rPr>
          <w:rFonts w:ascii="Arial" w:hAnsi="Arial" w:cs="Arial"/>
        </w:rPr>
        <w:t xml:space="preserve"> que</w:t>
      </w:r>
      <w:proofErr w:type="gramEnd"/>
      <w:r w:rsidR="002372D4" w:rsidRPr="007904F3">
        <w:rPr>
          <w:rFonts w:ascii="Arial" w:hAnsi="Arial" w:cs="Arial"/>
        </w:rPr>
        <w:t xml:space="preserve"> os ARREMATANTES cumpram com as obrigações </w:t>
      </w:r>
      <w:r w:rsidR="00FD111F" w:rsidRPr="007904F3">
        <w:rPr>
          <w:rFonts w:ascii="Arial" w:hAnsi="Arial" w:cs="Arial"/>
        </w:rPr>
        <w:t>previd</w:t>
      </w:r>
      <w:r w:rsidR="00FD111F">
        <w:rPr>
          <w:rFonts w:ascii="Arial" w:hAnsi="Arial" w:cs="Arial"/>
        </w:rPr>
        <w:t>e</w:t>
      </w:r>
      <w:r w:rsidR="00FD111F" w:rsidRPr="007904F3">
        <w:rPr>
          <w:rFonts w:ascii="Arial" w:hAnsi="Arial" w:cs="Arial"/>
        </w:rPr>
        <w:t>nciá</w:t>
      </w:r>
      <w:r w:rsidR="00FD111F">
        <w:rPr>
          <w:rFonts w:ascii="Arial" w:hAnsi="Arial" w:cs="Arial"/>
        </w:rPr>
        <w:t>ria</w:t>
      </w:r>
      <w:r w:rsidR="00FD111F" w:rsidRPr="007904F3">
        <w:rPr>
          <w:rFonts w:ascii="Arial" w:hAnsi="Arial" w:cs="Arial"/>
        </w:rPr>
        <w:t>s</w:t>
      </w:r>
      <w:r w:rsidR="002372D4" w:rsidRPr="007904F3">
        <w:rPr>
          <w:rFonts w:ascii="Arial" w:hAnsi="Arial" w:cs="Arial"/>
        </w:rPr>
        <w:t>, trabalhistas, securit</w:t>
      </w:r>
      <w:r w:rsidR="00FD104F">
        <w:rPr>
          <w:rFonts w:ascii="Arial" w:hAnsi="Arial" w:cs="Arial"/>
        </w:rPr>
        <w:t>á</w:t>
      </w:r>
      <w:r w:rsidR="002372D4" w:rsidRPr="007904F3">
        <w:rPr>
          <w:rFonts w:ascii="Arial" w:hAnsi="Arial" w:cs="Arial"/>
        </w:rPr>
        <w:t xml:space="preserve">rias, civis, fiscais, tributárias, administrativas e ambientais relacionadas aos seus empregados, prepostos e todo e qualquer contratado seu, e igualmente à sua atividade, não podendo repassar, ou mesmo recobrar, tais custos, ainda que em parte, à </w:t>
      </w:r>
      <w:r w:rsidR="0094476C">
        <w:rPr>
          <w:rFonts w:ascii="Arial" w:hAnsi="Arial"/>
          <w:b/>
          <w:color w:val="000000"/>
        </w:rPr>
        <w:t>COMITENTE</w:t>
      </w:r>
      <w:r w:rsidR="002372D4" w:rsidRPr="007904F3">
        <w:rPr>
          <w:rFonts w:ascii="Arial" w:hAnsi="Arial" w:cs="Arial"/>
        </w:rPr>
        <w:t>.</w:t>
      </w:r>
    </w:p>
    <w:p w14:paraId="2BA28517" w14:textId="77777777" w:rsidR="002372D4" w:rsidRPr="007904F3" w:rsidRDefault="002372D4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14D89841" w14:textId="77777777" w:rsidR="002372D4" w:rsidRPr="007904F3" w:rsidRDefault="00263279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372D4" w:rsidRPr="007904F3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="002372D4" w:rsidRPr="007904F3">
        <w:rPr>
          <w:rFonts w:ascii="Arial" w:hAnsi="Arial" w:cs="Arial"/>
        </w:rPr>
        <w:tab/>
        <w:t xml:space="preserve">Informar ao ARREMATANTE que a </w:t>
      </w:r>
      <w:r w:rsidR="0094476C">
        <w:rPr>
          <w:rFonts w:ascii="Arial" w:hAnsi="Arial"/>
          <w:b/>
          <w:color w:val="000000"/>
        </w:rPr>
        <w:t>COMITENTE</w:t>
      </w:r>
      <w:r w:rsidR="0094476C" w:rsidRPr="007904F3">
        <w:rPr>
          <w:rFonts w:ascii="Arial" w:hAnsi="Arial" w:cs="Arial"/>
        </w:rPr>
        <w:t xml:space="preserve"> </w:t>
      </w:r>
      <w:r w:rsidR="002372D4" w:rsidRPr="007904F3">
        <w:rPr>
          <w:rFonts w:ascii="Arial" w:hAnsi="Arial" w:cs="Arial"/>
        </w:rPr>
        <w:t>exigirá, a partir do primeiro dia de retirada do material, o uso obrigatório de equipamentos de segurança (</w:t>
      </w:r>
      <w:proofErr w:type="spellStart"/>
      <w:r w:rsidR="002372D4" w:rsidRPr="007904F3">
        <w:rPr>
          <w:rFonts w:ascii="Arial" w:hAnsi="Arial" w:cs="Arial"/>
        </w:rPr>
        <w:t>EPI’s</w:t>
      </w:r>
      <w:proofErr w:type="spellEnd"/>
      <w:r w:rsidR="002372D4" w:rsidRPr="007904F3">
        <w:rPr>
          <w:rFonts w:ascii="Arial" w:hAnsi="Arial" w:cs="Arial"/>
        </w:rPr>
        <w:t xml:space="preserve">) exigidos por legislação e/ou regulamentação específica, ou pelas normas da </w:t>
      </w:r>
      <w:r w:rsidR="0094476C">
        <w:rPr>
          <w:rFonts w:ascii="Arial" w:hAnsi="Arial"/>
          <w:b/>
          <w:color w:val="000000"/>
        </w:rPr>
        <w:t>COMITENTE</w:t>
      </w:r>
      <w:r w:rsidR="002372D4" w:rsidRPr="007904F3">
        <w:rPr>
          <w:rFonts w:ascii="Arial" w:hAnsi="Arial" w:cs="Arial"/>
        </w:rPr>
        <w:t>. O ARREMATANTE deverá cumprir as normas legais e regulamentares de medicina e segurança do trabalho, observando a Lei n.º 6.514 de 22.12.77 e normas regulamentares aprovadas pela Portaria n.º 3.214/78 e suas atualizações.</w:t>
      </w:r>
    </w:p>
    <w:p w14:paraId="5455A15F" w14:textId="77777777" w:rsidR="002372D4" w:rsidRPr="007904F3" w:rsidRDefault="002372D4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741C9658" w14:textId="77777777" w:rsidR="002372D4" w:rsidRDefault="00263279" w:rsidP="002372D4">
      <w:pPr>
        <w:widowControl w:val="0"/>
        <w:suppressAutoHyphens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8</w:t>
      </w:r>
      <w:r w:rsidR="002372D4"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>7</w:t>
      </w:r>
      <w:r w:rsidR="002372D4">
        <w:rPr>
          <w:rFonts w:ascii="Arial" w:hAnsi="Arial"/>
          <w:color w:val="000000"/>
        </w:rPr>
        <w:tab/>
        <w:t>Será, ainda, de responsabilidade do</w:t>
      </w:r>
      <w:r w:rsidR="002372D4" w:rsidRPr="007904F3">
        <w:rPr>
          <w:rFonts w:ascii="Arial" w:hAnsi="Arial"/>
          <w:color w:val="000000"/>
        </w:rPr>
        <w:t xml:space="preserve"> </w:t>
      </w:r>
      <w:r w:rsidR="002372D4" w:rsidRPr="007904F3">
        <w:rPr>
          <w:rFonts w:ascii="Arial" w:hAnsi="Arial"/>
          <w:b/>
          <w:color w:val="000000"/>
        </w:rPr>
        <w:t>CONTRATADO</w:t>
      </w:r>
      <w:r w:rsidR="002372D4" w:rsidRPr="007904F3">
        <w:rPr>
          <w:rFonts w:ascii="Arial" w:hAnsi="Arial"/>
          <w:color w:val="000000"/>
        </w:rPr>
        <w:t xml:space="preserve"> os seguintes serviços e atividades:</w:t>
      </w:r>
    </w:p>
    <w:p w14:paraId="07C0B033" w14:textId="77777777" w:rsidR="00970A41" w:rsidRPr="007904F3" w:rsidRDefault="00970A41" w:rsidP="002372D4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06343C51" w14:textId="77777777" w:rsidR="002372D4" w:rsidRPr="007904F3" w:rsidRDefault="002372D4" w:rsidP="002372D4">
      <w:pPr>
        <w:widowControl w:val="0"/>
        <w:suppressAutoHyphens/>
        <w:ind w:left="705"/>
        <w:jc w:val="both"/>
        <w:rPr>
          <w:rFonts w:ascii="Arial" w:hAnsi="Arial" w:cs="Arial"/>
        </w:rPr>
      </w:pPr>
    </w:p>
    <w:p w14:paraId="1CFAB436" w14:textId="77777777" w:rsidR="002372D4" w:rsidRPr="007904F3" w:rsidRDefault="00263279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8.7</w:t>
      </w:r>
      <w:r w:rsidR="002372D4">
        <w:rPr>
          <w:rFonts w:ascii="Arial" w:hAnsi="Arial" w:cs="Arial"/>
        </w:rPr>
        <w:t>.</w:t>
      </w:r>
      <w:r w:rsidR="008F3B45">
        <w:rPr>
          <w:rFonts w:ascii="Arial" w:hAnsi="Arial" w:cs="Arial"/>
        </w:rPr>
        <w:t>1</w:t>
      </w:r>
      <w:r w:rsidR="002372D4" w:rsidRPr="007904F3">
        <w:rPr>
          <w:rFonts w:ascii="Arial" w:hAnsi="Arial" w:cs="Arial"/>
        </w:rPr>
        <w:tab/>
      </w:r>
      <w:proofErr w:type="spellStart"/>
      <w:r w:rsidR="002372D4" w:rsidRPr="007904F3">
        <w:rPr>
          <w:rFonts w:ascii="Arial" w:hAnsi="Arial" w:cs="Arial"/>
        </w:rPr>
        <w:t>Pré</w:t>
      </w:r>
      <w:proofErr w:type="spellEnd"/>
      <w:r w:rsidR="002372D4" w:rsidRPr="007904F3">
        <w:rPr>
          <w:rFonts w:ascii="Arial" w:hAnsi="Arial" w:cs="Arial"/>
        </w:rPr>
        <w:t xml:space="preserve">-listagem e loteamento dos bens disponíveis para a venda em até 5 (cinco) dias antes </w:t>
      </w:r>
      <w:r w:rsidR="002372D4">
        <w:rPr>
          <w:rFonts w:ascii="Arial" w:hAnsi="Arial" w:cs="Arial"/>
        </w:rPr>
        <w:t xml:space="preserve">da </w:t>
      </w:r>
      <w:r w:rsidR="002372D4" w:rsidRPr="007904F3">
        <w:rPr>
          <w:rFonts w:ascii="Arial" w:hAnsi="Arial" w:cs="Arial"/>
        </w:rPr>
        <w:t>abertura do leilão.</w:t>
      </w:r>
    </w:p>
    <w:p w14:paraId="58E04BB7" w14:textId="77777777" w:rsidR="002372D4" w:rsidRPr="007904F3" w:rsidRDefault="002372D4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2FC58BFD" w14:textId="77777777" w:rsidR="002372D4" w:rsidRPr="007904F3" w:rsidRDefault="00263279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8.7</w:t>
      </w:r>
      <w:r w:rsidR="002372D4">
        <w:rPr>
          <w:rFonts w:ascii="Arial" w:hAnsi="Arial" w:cs="Arial"/>
        </w:rPr>
        <w:t>.</w:t>
      </w:r>
      <w:r w:rsidR="008F3B45">
        <w:rPr>
          <w:rFonts w:ascii="Arial" w:hAnsi="Arial" w:cs="Arial"/>
        </w:rPr>
        <w:t>2</w:t>
      </w:r>
      <w:r w:rsidR="002372D4" w:rsidRPr="007904F3">
        <w:rPr>
          <w:rFonts w:ascii="Arial" w:hAnsi="Arial" w:cs="Arial"/>
        </w:rPr>
        <w:tab/>
        <w:t>Elaboração de catálogos para os dias de visitação e o dia do leilão, em quantidade suficiente para o número de interessados.</w:t>
      </w:r>
    </w:p>
    <w:p w14:paraId="489840F3" w14:textId="77777777" w:rsidR="002372D4" w:rsidRPr="007904F3" w:rsidRDefault="002372D4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14009487" w14:textId="77777777" w:rsidR="002372D4" w:rsidRDefault="00263279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8.7</w:t>
      </w:r>
      <w:r w:rsidR="002372D4">
        <w:rPr>
          <w:rFonts w:ascii="Arial" w:hAnsi="Arial" w:cs="Arial"/>
        </w:rPr>
        <w:t>.</w:t>
      </w:r>
      <w:r w:rsidR="008F3B45">
        <w:rPr>
          <w:rFonts w:ascii="Arial" w:hAnsi="Arial" w:cs="Arial"/>
        </w:rPr>
        <w:t>3</w:t>
      </w:r>
      <w:r w:rsidR="002372D4" w:rsidRPr="007904F3">
        <w:rPr>
          <w:rFonts w:ascii="Arial" w:hAnsi="Arial" w:cs="Arial"/>
        </w:rPr>
        <w:tab/>
        <w:t>Fazer constar nos Editais que os bens serão vendidos no estado em que se encontram</w:t>
      </w:r>
      <w:ins w:id="8" w:author="Regina C. Machado Casati" w:date="2017-11-28T18:27:00Z">
        <w:r w:rsidR="00F95FA6">
          <w:rPr>
            <w:rFonts w:ascii="Arial" w:hAnsi="Arial" w:cs="Arial"/>
          </w:rPr>
          <w:t xml:space="preserve">, </w:t>
        </w:r>
      </w:ins>
      <w:r w:rsidR="00F95FA6" w:rsidRPr="00C41B7A">
        <w:rPr>
          <w:rFonts w:ascii="Arial" w:hAnsi="Arial" w:cs="Arial"/>
        </w:rPr>
        <w:t>podendo estar inadequados ou impróprios para uso</w:t>
      </w:r>
      <w:ins w:id="9" w:author="Regina C. Machado Casati" w:date="2017-11-28T18:27:00Z">
        <w:r w:rsidR="00F95FA6" w:rsidRPr="00BD12D7">
          <w:rPr>
            <w:rFonts w:ascii="Arial" w:hAnsi="Arial" w:cs="Arial"/>
            <w:color w:val="FF0000"/>
          </w:rPr>
          <w:t>,</w:t>
        </w:r>
      </w:ins>
      <w:r w:rsidR="002372D4" w:rsidRPr="007904F3">
        <w:rPr>
          <w:rFonts w:ascii="Arial" w:hAnsi="Arial" w:cs="Arial"/>
        </w:rPr>
        <w:t xml:space="preserve"> e dos quais será dado prévio conhecimento aos interessados, durante a visitação e no dia do leilão, </w:t>
      </w:r>
      <w:r w:rsidR="00F95FA6" w:rsidRPr="00C41B7A">
        <w:rPr>
          <w:rFonts w:ascii="Arial" w:hAnsi="Arial" w:cs="Arial"/>
        </w:rPr>
        <w:t>nada podendo ser reclamado posteriormente,</w:t>
      </w:r>
      <w:r w:rsidR="00F95FA6" w:rsidRPr="00C41B7A">
        <w:rPr>
          <w:rFonts w:ascii="Arial" w:hAnsi="Arial" w:cs="Arial"/>
          <w:color w:val="FF0000"/>
        </w:rPr>
        <w:t xml:space="preserve"> </w:t>
      </w:r>
      <w:r w:rsidR="002372D4" w:rsidRPr="007904F3">
        <w:rPr>
          <w:rFonts w:ascii="Arial" w:hAnsi="Arial" w:cs="Arial"/>
        </w:rPr>
        <w:t>bem como as condições de venda e pagamento.</w:t>
      </w:r>
    </w:p>
    <w:p w14:paraId="754EC83F" w14:textId="77777777" w:rsidR="00970A41" w:rsidRPr="007904F3" w:rsidRDefault="00970A41" w:rsidP="002372D4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6A65047B" w14:textId="77777777" w:rsidR="00B81B2F" w:rsidRPr="007904F3" w:rsidRDefault="00B81B2F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4069DC98" w14:textId="77777777" w:rsidR="00595F9A" w:rsidRPr="007904F3" w:rsidRDefault="00263279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9</w:t>
      </w:r>
      <w:r w:rsidR="00595F9A" w:rsidRPr="007904F3">
        <w:rPr>
          <w:rFonts w:ascii="Arial" w:hAnsi="Arial"/>
          <w:b/>
          <w:color w:val="000000"/>
        </w:rPr>
        <w:tab/>
        <w:t xml:space="preserve">DAS OBRIGAÇÕES DA </w:t>
      </w:r>
      <w:r w:rsidR="0094476C">
        <w:rPr>
          <w:rFonts w:ascii="Arial" w:hAnsi="Arial"/>
          <w:b/>
          <w:color w:val="000000"/>
        </w:rPr>
        <w:t>COMITENTE</w:t>
      </w:r>
    </w:p>
    <w:p w14:paraId="38407B00" w14:textId="77777777" w:rsidR="006F0495" w:rsidRPr="007904F3" w:rsidRDefault="006F0495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1CBB894B" w14:textId="77777777" w:rsidR="00E55D51" w:rsidRDefault="00263279" w:rsidP="00630926">
      <w:pPr>
        <w:widowControl w:val="0"/>
        <w:suppressAutoHyphens/>
        <w:ind w:left="705" w:hanging="705"/>
        <w:jc w:val="both"/>
        <w:rPr>
          <w:ins w:id="10" w:author="Regina C. Machado Casati" w:date="2017-11-28T18:28:00Z"/>
          <w:rFonts w:ascii="Arial" w:hAnsi="Arial" w:cs="Arial"/>
        </w:rPr>
      </w:pPr>
      <w:r>
        <w:rPr>
          <w:rFonts w:ascii="Arial" w:hAnsi="Arial" w:cs="Arial"/>
        </w:rPr>
        <w:t>9</w:t>
      </w:r>
      <w:r w:rsidR="00595F9A" w:rsidRPr="007904F3">
        <w:rPr>
          <w:rFonts w:ascii="Arial" w:hAnsi="Arial" w:cs="Arial"/>
        </w:rPr>
        <w:t>.1</w:t>
      </w:r>
      <w:r w:rsidR="00595F9A" w:rsidRPr="007904F3">
        <w:rPr>
          <w:rFonts w:ascii="Arial" w:hAnsi="Arial" w:cs="Arial"/>
        </w:rPr>
        <w:tab/>
        <w:t>Apresentar, juntamente com cada bem ou lote de bens</w:t>
      </w:r>
      <w:r w:rsidR="00AC5B05">
        <w:rPr>
          <w:rFonts w:ascii="Arial" w:hAnsi="Arial" w:cs="Arial"/>
        </w:rPr>
        <w:t xml:space="preserve">: </w:t>
      </w:r>
      <w:r w:rsidR="00A851F0">
        <w:rPr>
          <w:rFonts w:ascii="Arial" w:hAnsi="Arial" w:cs="Arial"/>
        </w:rPr>
        <w:t>descrição do</w:t>
      </w:r>
      <w:r w:rsidR="00595F9A" w:rsidRPr="007904F3">
        <w:rPr>
          <w:rFonts w:ascii="Arial" w:hAnsi="Arial" w:cs="Arial"/>
        </w:rPr>
        <w:t xml:space="preserve">s bens, com especificação técnica, valor de avaliação e demais orientações que sejam necessárias, bem como a informação da localidade de onde </w:t>
      </w:r>
      <w:r w:rsidR="00AC5B05">
        <w:rPr>
          <w:rFonts w:ascii="Arial" w:hAnsi="Arial" w:cs="Arial"/>
        </w:rPr>
        <w:t>se localizam.</w:t>
      </w:r>
      <w:r>
        <w:rPr>
          <w:rFonts w:ascii="Arial" w:hAnsi="Arial" w:cs="Arial"/>
        </w:rPr>
        <w:t xml:space="preserve"> </w:t>
      </w:r>
    </w:p>
    <w:p w14:paraId="618EB100" w14:textId="77777777" w:rsidR="00C72703" w:rsidRDefault="00C72703" w:rsidP="00630926">
      <w:pPr>
        <w:widowControl w:val="0"/>
        <w:suppressAutoHyphens/>
        <w:ind w:left="705" w:hanging="705"/>
        <w:jc w:val="both"/>
        <w:rPr>
          <w:ins w:id="11" w:author="Regina C. Machado Casati" w:date="2017-11-28T18:28:00Z"/>
          <w:rFonts w:ascii="Arial" w:hAnsi="Arial" w:cs="Arial"/>
        </w:rPr>
      </w:pPr>
    </w:p>
    <w:p w14:paraId="3A293407" w14:textId="77777777" w:rsidR="00C72703" w:rsidRPr="00C41B7A" w:rsidRDefault="00C72703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 w:rsidRPr="00C41B7A">
        <w:rPr>
          <w:rFonts w:ascii="Arial" w:hAnsi="Arial" w:cs="Arial"/>
        </w:rPr>
        <w:t>9.1.1     Informar a CONTRATADO eventual modificação do estado dos bens após a avaliação, para que a informação seja imediatamente divulgada pelo CONTRATADO na descrição do bem.</w:t>
      </w:r>
    </w:p>
    <w:p w14:paraId="59BDC104" w14:textId="77777777" w:rsidR="00263279" w:rsidRPr="00C41B7A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5FA29370" w14:textId="77777777" w:rsidR="00595F9A" w:rsidRPr="007904F3" w:rsidRDefault="00263279" w:rsidP="00630926">
      <w:pPr>
        <w:widowControl w:val="0"/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95F9A" w:rsidRPr="007904F3">
        <w:rPr>
          <w:rFonts w:ascii="Arial" w:hAnsi="Arial" w:cs="Arial"/>
        </w:rPr>
        <w:t>.2</w:t>
      </w:r>
      <w:r w:rsidR="00595F9A" w:rsidRPr="007904F3">
        <w:rPr>
          <w:rFonts w:ascii="Arial" w:hAnsi="Arial" w:cs="Arial"/>
        </w:rPr>
        <w:tab/>
        <w:t>Se possível enviar um representante para acompanhar cada leilão.</w:t>
      </w:r>
    </w:p>
    <w:p w14:paraId="7AFF197C" w14:textId="77777777" w:rsidR="00E55D51" w:rsidRPr="007904F3" w:rsidRDefault="00E55D51" w:rsidP="00630926">
      <w:pPr>
        <w:widowControl w:val="0"/>
        <w:suppressAutoHyphens/>
        <w:jc w:val="both"/>
        <w:rPr>
          <w:rFonts w:ascii="Arial" w:hAnsi="Arial" w:cs="Arial"/>
        </w:rPr>
      </w:pPr>
    </w:p>
    <w:p w14:paraId="2781962C" w14:textId="77777777" w:rsidR="00595F9A" w:rsidRDefault="00263279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95F9A" w:rsidRPr="007904F3">
        <w:rPr>
          <w:rFonts w:ascii="Arial" w:hAnsi="Arial" w:cs="Arial"/>
        </w:rPr>
        <w:t>.3</w:t>
      </w:r>
      <w:r w:rsidR="00595F9A" w:rsidRPr="007904F3">
        <w:rPr>
          <w:rFonts w:ascii="Arial" w:hAnsi="Arial" w:cs="Arial"/>
        </w:rPr>
        <w:tab/>
      </w:r>
      <w:proofErr w:type="spellStart"/>
      <w:r w:rsidR="00595F9A" w:rsidRPr="007904F3">
        <w:rPr>
          <w:rFonts w:ascii="Arial" w:hAnsi="Arial" w:cs="Arial"/>
        </w:rPr>
        <w:t>Fornecer</w:t>
      </w:r>
      <w:proofErr w:type="spellEnd"/>
      <w:r w:rsidR="00595F9A" w:rsidRPr="007904F3">
        <w:rPr>
          <w:rFonts w:ascii="Arial" w:hAnsi="Arial" w:cs="Arial"/>
        </w:rPr>
        <w:t xml:space="preserve"> aos arrematantes de veículos, através do leilão, toda a sua do</w:t>
      </w:r>
      <w:r w:rsidR="007C3065" w:rsidRPr="007904F3">
        <w:rPr>
          <w:rFonts w:ascii="Arial" w:hAnsi="Arial" w:cs="Arial"/>
        </w:rPr>
        <w:t>cumentação no prazo máximo de 30</w:t>
      </w:r>
      <w:r w:rsidR="00595F9A" w:rsidRPr="007904F3">
        <w:rPr>
          <w:rFonts w:ascii="Arial" w:hAnsi="Arial" w:cs="Arial"/>
        </w:rPr>
        <w:t xml:space="preserve"> (</w:t>
      </w:r>
      <w:r w:rsidR="007C3065" w:rsidRPr="007904F3">
        <w:rPr>
          <w:rFonts w:ascii="Arial" w:hAnsi="Arial" w:cs="Arial"/>
        </w:rPr>
        <w:t>trinta</w:t>
      </w:r>
      <w:r w:rsidR="00595F9A" w:rsidRPr="007904F3">
        <w:rPr>
          <w:rFonts w:ascii="Arial" w:hAnsi="Arial" w:cs="Arial"/>
        </w:rPr>
        <w:t xml:space="preserve">) dias </w:t>
      </w:r>
      <w:r w:rsidR="00AA1D5D" w:rsidRPr="007904F3">
        <w:rPr>
          <w:rFonts w:ascii="Arial" w:hAnsi="Arial" w:cs="Arial"/>
        </w:rPr>
        <w:t>consecutivos</w:t>
      </w:r>
      <w:r w:rsidR="00595F9A" w:rsidRPr="007904F3">
        <w:rPr>
          <w:rFonts w:ascii="Arial" w:hAnsi="Arial" w:cs="Arial"/>
        </w:rPr>
        <w:t>, cont</w:t>
      </w:r>
      <w:r w:rsidR="007136FD" w:rsidRPr="007904F3">
        <w:rPr>
          <w:rFonts w:ascii="Arial" w:hAnsi="Arial" w:cs="Arial"/>
        </w:rPr>
        <w:t>ados a partir da data do leilão</w:t>
      </w:r>
      <w:r w:rsidR="007C3065" w:rsidRPr="007904F3">
        <w:rPr>
          <w:rFonts w:ascii="Arial" w:hAnsi="Arial" w:cs="Arial"/>
        </w:rPr>
        <w:t>.</w:t>
      </w:r>
    </w:p>
    <w:p w14:paraId="316ACDA8" w14:textId="752E99B9" w:rsidR="00970A41" w:rsidRDefault="00970A41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17CC34B7" w14:textId="77777777" w:rsidR="00614FAC" w:rsidRDefault="00614FAC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69607E4B" w14:textId="77777777" w:rsidR="001357B8" w:rsidRPr="007904F3" w:rsidRDefault="001357B8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35DA0266" w14:textId="77777777" w:rsidR="0063507F" w:rsidRPr="007904F3" w:rsidRDefault="0048194F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1</w:t>
      </w:r>
      <w:r w:rsidR="00263279">
        <w:rPr>
          <w:rFonts w:ascii="Arial" w:hAnsi="Arial"/>
          <w:b/>
          <w:color w:val="000000"/>
        </w:rPr>
        <w:t>0</w:t>
      </w:r>
      <w:r w:rsidR="0063507F" w:rsidRPr="007904F3">
        <w:rPr>
          <w:rFonts w:ascii="Arial" w:hAnsi="Arial"/>
          <w:b/>
          <w:color w:val="000000"/>
        </w:rPr>
        <w:tab/>
        <w:t>DA V</w:t>
      </w:r>
      <w:r w:rsidR="006B5EE1" w:rsidRPr="007904F3">
        <w:rPr>
          <w:rFonts w:ascii="Arial" w:hAnsi="Arial"/>
          <w:b/>
          <w:color w:val="000000"/>
        </w:rPr>
        <w:t>I</w:t>
      </w:r>
      <w:r w:rsidR="0063507F" w:rsidRPr="007904F3">
        <w:rPr>
          <w:rFonts w:ascii="Arial" w:hAnsi="Arial"/>
          <w:b/>
          <w:color w:val="000000"/>
        </w:rPr>
        <w:t>NCULAÇÃO LEGAL</w:t>
      </w:r>
    </w:p>
    <w:p w14:paraId="079AE643" w14:textId="77777777" w:rsidR="006F0495" w:rsidRPr="007904F3" w:rsidRDefault="006F0495" w:rsidP="00630926">
      <w:pPr>
        <w:widowControl w:val="0"/>
        <w:suppressAutoHyphens/>
        <w:jc w:val="both"/>
        <w:rPr>
          <w:rFonts w:ascii="Arial" w:hAnsi="Arial"/>
          <w:color w:val="000000"/>
        </w:rPr>
      </w:pPr>
    </w:p>
    <w:p w14:paraId="5C805EB2" w14:textId="77777777" w:rsidR="0063507F" w:rsidRPr="007904F3" w:rsidRDefault="0063507F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 w:rsidRPr="007904F3">
        <w:rPr>
          <w:rFonts w:ascii="Arial" w:hAnsi="Arial" w:cs="Arial"/>
        </w:rPr>
        <w:t>1</w:t>
      </w:r>
      <w:r w:rsidR="00263279">
        <w:rPr>
          <w:rFonts w:ascii="Arial" w:hAnsi="Arial" w:cs="Arial"/>
        </w:rPr>
        <w:t>0</w:t>
      </w:r>
      <w:r w:rsidRPr="007904F3">
        <w:rPr>
          <w:rFonts w:ascii="Arial" w:hAnsi="Arial" w:cs="Arial"/>
        </w:rPr>
        <w:t>.1</w:t>
      </w:r>
      <w:r w:rsidRPr="007904F3">
        <w:rPr>
          <w:rFonts w:ascii="Arial" w:hAnsi="Arial" w:cs="Arial"/>
        </w:rPr>
        <w:tab/>
        <w:t xml:space="preserve">O presente Contrato, em razão do seu objeto e natureza, não gera para a </w:t>
      </w:r>
      <w:r w:rsidR="0094476C">
        <w:rPr>
          <w:rFonts w:ascii="Arial" w:hAnsi="Arial"/>
          <w:b/>
          <w:color w:val="000000"/>
        </w:rPr>
        <w:t>COMITENTE</w:t>
      </w:r>
      <w:r w:rsidRPr="007904F3">
        <w:rPr>
          <w:rFonts w:ascii="Arial" w:hAnsi="Arial" w:cs="Arial"/>
        </w:rPr>
        <w:t>, em relação aos profissionais e prepostos d</w:t>
      </w:r>
      <w:r w:rsidR="004E60FE" w:rsidRPr="007904F3">
        <w:rPr>
          <w:rFonts w:ascii="Arial" w:hAnsi="Arial" w:cs="Arial"/>
        </w:rPr>
        <w:t>o</w:t>
      </w:r>
      <w:r w:rsidRPr="007904F3">
        <w:rPr>
          <w:rFonts w:ascii="Arial" w:hAnsi="Arial" w:cs="Arial"/>
        </w:rPr>
        <w:t xml:space="preserve"> </w:t>
      </w:r>
      <w:r w:rsidRPr="007904F3">
        <w:rPr>
          <w:rFonts w:ascii="Arial" w:hAnsi="Arial" w:cs="Arial"/>
          <w:b/>
        </w:rPr>
        <w:t>CONTRATAD</w:t>
      </w:r>
      <w:r w:rsidR="004E60FE" w:rsidRPr="007904F3">
        <w:rPr>
          <w:rFonts w:ascii="Arial" w:hAnsi="Arial" w:cs="Arial"/>
          <w:b/>
        </w:rPr>
        <w:t>O</w:t>
      </w:r>
      <w:r w:rsidR="004E60FE" w:rsidRPr="007904F3">
        <w:rPr>
          <w:rFonts w:ascii="Arial" w:hAnsi="Arial" w:cs="Arial"/>
        </w:rPr>
        <w:t>, qualquer ví</w:t>
      </w:r>
      <w:r w:rsidRPr="007904F3">
        <w:rPr>
          <w:rFonts w:ascii="Arial" w:hAnsi="Arial" w:cs="Arial"/>
        </w:rPr>
        <w:t>nculo de natureza trabalhista ou previdenciária.</w:t>
      </w:r>
    </w:p>
    <w:p w14:paraId="43BDC202" w14:textId="77777777" w:rsidR="00E55D51" w:rsidRPr="007904F3" w:rsidRDefault="00E55D51" w:rsidP="00630926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61C89D6B" w14:textId="77777777" w:rsidR="00A851F0" w:rsidRDefault="0063507F" w:rsidP="00FF00C8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  <w:r w:rsidRPr="007904F3">
        <w:rPr>
          <w:rFonts w:ascii="Arial" w:hAnsi="Arial" w:cs="Arial"/>
        </w:rPr>
        <w:t>1</w:t>
      </w:r>
      <w:r w:rsidR="00263279">
        <w:rPr>
          <w:rFonts w:ascii="Arial" w:hAnsi="Arial" w:cs="Arial"/>
        </w:rPr>
        <w:t>0</w:t>
      </w:r>
      <w:r w:rsidRPr="007904F3">
        <w:rPr>
          <w:rFonts w:ascii="Arial" w:hAnsi="Arial" w:cs="Arial"/>
        </w:rPr>
        <w:t>.2</w:t>
      </w:r>
      <w:r w:rsidRPr="007904F3">
        <w:rPr>
          <w:rFonts w:ascii="Arial" w:hAnsi="Arial" w:cs="Arial"/>
        </w:rPr>
        <w:tab/>
      </w:r>
      <w:r w:rsidR="007C3065" w:rsidRPr="007904F3">
        <w:rPr>
          <w:rFonts w:ascii="Arial" w:hAnsi="Arial" w:cs="Arial"/>
        </w:rPr>
        <w:t xml:space="preserve">O </w:t>
      </w:r>
      <w:r w:rsidR="007C3065" w:rsidRPr="007904F3">
        <w:rPr>
          <w:rFonts w:ascii="Arial" w:hAnsi="Arial" w:cs="Arial"/>
          <w:b/>
        </w:rPr>
        <w:t>CONTRATADO</w:t>
      </w:r>
      <w:r w:rsidRPr="007904F3">
        <w:rPr>
          <w:rFonts w:ascii="Arial" w:hAnsi="Arial" w:cs="Arial"/>
        </w:rPr>
        <w:t xml:space="preserve"> assume, para todos os fins de direto, que é </w:t>
      </w:r>
      <w:r w:rsidR="007C3065" w:rsidRPr="007904F3">
        <w:rPr>
          <w:rFonts w:ascii="Arial" w:hAnsi="Arial" w:cs="Arial"/>
        </w:rPr>
        <w:t>o</w:t>
      </w:r>
      <w:r w:rsidRPr="007904F3">
        <w:rPr>
          <w:rFonts w:ascii="Arial" w:hAnsi="Arial" w:cs="Arial"/>
        </w:rPr>
        <w:t xml:space="preserve"> únic</w:t>
      </w:r>
      <w:r w:rsidR="007C3065" w:rsidRPr="007904F3">
        <w:rPr>
          <w:rFonts w:ascii="Arial" w:hAnsi="Arial" w:cs="Arial"/>
        </w:rPr>
        <w:t>o</w:t>
      </w:r>
      <w:r w:rsidRPr="007904F3">
        <w:rPr>
          <w:rFonts w:ascii="Arial" w:hAnsi="Arial" w:cs="Arial"/>
        </w:rPr>
        <w:t xml:space="preserve"> empregador dos trabalhadores por el</w:t>
      </w:r>
      <w:r w:rsidR="007C3065" w:rsidRPr="007904F3">
        <w:rPr>
          <w:rFonts w:ascii="Arial" w:hAnsi="Arial" w:cs="Arial"/>
        </w:rPr>
        <w:t>e</w:t>
      </w:r>
      <w:r w:rsidRPr="007904F3">
        <w:rPr>
          <w:rFonts w:ascii="Arial" w:hAnsi="Arial" w:cs="Arial"/>
        </w:rPr>
        <w:t xml:space="preserve"> utilizados na execução dos serviços objeto deste Contrato, competindo-lhe total e exclusiva responsabilidade pelo atendimento de toda a legislação que rege a presente relação jurídica e por todas as obrigações, despesas, encargos ou compromissos relacionados a estes empregados, deles exonerando a </w:t>
      </w:r>
      <w:r w:rsidR="0094476C">
        <w:rPr>
          <w:rFonts w:ascii="Arial" w:hAnsi="Arial"/>
          <w:b/>
          <w:color w:val="000000"/>
        </w:rPr>
        <w:t>COMITENTE</w:t>
      </w:r>
      <w:r w:rsidR="00B84064" w:rsidRPr="007904F3">
        <w:rPr>
          <w:rFonts w:ascii="Arial" w:hAnsi="Arial" w:cs="Arial"/>
        </w:rPr>
        <w:t>.</w:t>
      </w:r>
    </w:p>
    <w:p w14:paraId="684BF1C7" w14:textId="77777777" w:rsidR="00BF0116" w:rsidRDefault="00BF0116" w:rsidP="00FF00C8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44874C50" w14:textId="77777777" w:rsidR="00BF0116" w:rsidRDefault="00BF0116" w:rsidP="00FF00C8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15877DEB" w14:textId="77777777" w:rsidR="00970A41" w:rsidRDefault="00970A41" w:rsidP="00FF00C8">
      <w:pPr>
        <w:widowControl w:val="0"/>
        <w:suppressAutoHyphens/>
        <w:ind w:left="705" w:hanging="705"/>
        <w:jc w:val="both"/>
        <w:rPr>
          <w:rFonts w:ascii="Arial" w:hAnsi="Arial" w:cs="Arial"/>
        </w:rPr>
      </w:pPr>
    </w:p>
    <w:p w14:paraId="09F66695" w14:textId="77777777" w:rsidR="00A851F0" w:rsidRPr="007904F3" w:rsidRDefault="00A851F0" w:rsidP="00630926">
      <w:pPr>
        <w:widowControl w:val="0"/>
        <w:suppressAutoHyphens/>
        <w:jc w:val="both"/>
        <w:rPr>
          <w:rFonts w:ascii="Arial" w:hAnsi="Arial" w:cs="Arial"/>
        </w:rPr>
      </w:pPr>
    </w:p>
    <w:p w14:paraId="4CCA1D2C" w14:textId="77777777" w:rsidR="00735307" w:rsidRPr="007904F3" w:rsidRDefault="00D75BE7" w:rsidP="0063092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1</w:t>
      </w:r>
      <w:r w:rsidR="00263279">
        <w:rPr>
          <w:rFonts w:ascii="Arial" w:hAnsi="Arial"/>
          <w:b/>
          <w:color w:val="000000"/>
        </w:rPr>
        <w:t>1</w:t>
      </w:r>
      <w:r w:rsidR="00735307" w:rsidRPr="007904F3">
        <w:rPr>
          <w:rFonts w:ascii="Arial" w:hAnsi="Arial"/>
          <w:b/>
          <w:color w:val="000000"/>
        </w:rPr>
        <w:tab/>
        <w:t>DO FORO</w:t>
      </w:r>
    </w:p>
    <w:p w14:paraId="00CDFFEC" w14:textId="77777777" w:rsidR="00D75BE7" w:rsidRPr="007904F3" w:rsidRDefault="00D75BE7" w:rsidP="00630926">
      <w:pPr>
        <w:pStyle w:val="Lista"/>
        <w:widowControl w:val="0"/>
        <w:suppressAutoHyphens/>
        <w:ind w:left="709" w:hanging="709"/>
        <w:jc w:val="both"/>
        <w:rPr>
          <w:rFonts w:ascii="Arial" w:hAnsi="Arial" w:cs="Arial"/>
        </w:rPr>
      </w:pPr>
    </w:p>
    <w:p w14:paraId="79DFB987" w14:textId="77777777" w:rsidR="00735307" w:rsidRPr="007904F3" w:rsidRDefault="00D75BE7" w:rsidP="00630926">
      <w:pPr>
        <w:pStyle w:val="Lista"/>
        <w:widowControl w:val="0"/>
        <w:suppressAutoHyphens/>
        <w:ind w:left="709" w:hanging="709"/>
        <w:jc w:val="both"/>
        <w:rPr>
          <w:rFonts w:ascii="Arial" w:hAnsi="Arial" w:cs="Arial"/>
        </w:rPr>
      </w:pPr>
      <w:r w:rsidRPr="007904F3">
        <w:rPr>
          <w:rFonts w:ascii="Arial" w:hAnsi="Arial" w:cs="Arial"/>
        </w:rPr>
        <w:t>1</w:t>
      </w:r>
      <w:r w:rsidR="00263279">
        <w:rPr>
          <w:rFonts w:ascii="Arial" w:hAnsi="Arial" w:cs="Arial"/>
        </w:rPr>
        <w:t>1</w:t>
      </w:r>
      <w:r w:rsidRPr="007904F3">
        <w:rPr>
          <w:rFonts w:ascii="Arial" w:hAnsi="Arial" w:cs="Arial"/>
        </w:rPr>
        <w:t>.1</w:t>
      </w:r>
      <w:r w:rsidRPr="007904F3">
        <w:rPr>
          <w:rFonts w:ascii="Arial" w:hAnsi="Arial" w:cs="Arial"/>
        </w:rPr>
        <w:tab/>
      </w:r>
      <w:r w:rsidR="00735307" w:rsidRPr="007904F3">
        <w:rPr>
          <w:rFonts w:ascii="Arial" w:hAnsi="Arial" w:cs="Arial"/>
        </w:rPr>
        <w:t xml:space="preserve">Fica eleito o foro da Cidade de </w:t>
      </w:r>
      <w:r w:rsidR="0094476C">
        <w:rPr>
          <w:rFonts w:ascii="Arial" w:hAnsi="Arial" w:cs="Arial"/>
        </w:rPr>
        <w:t>São Paulo</w:t>
      </w:r>
      <w:r w:rsidR="00AC5B05">
        <w:rPr>
          <w:rFonts w:ascii="Arial" w:hAnsi="Arial" w:cs="Arial"/>
        </w:rPr>
        <w:t>/SP</w:t>
      </w:r>
      <w:r w:rsidR="00735307" w:rsidRPr="007904F3">
        <w:rPr>
          <w:rFonts w:ascii="Arial" w:hAnsi="Arial" w:cs="Arial"/>
        </w:rPr>
        <w:t xml:space="preserve">, para dirimir as questões oriundas do presente </w:t>
      </w:r>
      <w:r w:rsidR="00E55D51" w:rsidRPr="007904F3">
        <w:rPr>
          <w:rFonts w:ascii="Arial" w:hAnsi="Arial" w:cs="Arial"/>
        </w:rPr>
        <w:t>C</w:t>
      </w:r>
      <w:r w:rsidR="00735307" w:rsidRPr="007904F3">
        <w:rPr>
          <w:rFonts w:ascii="Arial" w:hAnsi="Arial" w:cs="Arial"/>
        </w:rPr>
        <w:t>ontrato, renunciando, desde já a qualquer outro por mais privilegiado que seja ou venha a sê-lo.</w:t>
      </w:r>
    </w:p>
    <w:p w14:paraId="16DD641C" w14:textId="77777777" w:rsidR="00D75BE7" w:rsidRDefault="00D75BE7" w:rsidP="00630926">
      <w:pPr>
        <w:pStyle w:val="Lista"/>
        <w:widowControl w:val="0"/>
        <w:suppressAutoHyphens/>
        <w:ind w:left="709" w:hanging="709"/>
        <w:jc w:val="both"/>
        <w:rPr>
          <w:rFonts w:ascii="Arial" w:hAnsi="Arial" w:cs="Arial"/>
        </w:rPr>
      </w:pPr>
    </w:p>
    <w:p w14:paraId="46565320" w14:textId="77777777" w:rsidR="00970A41" w:rsidRPr="007904F3" w:rsidRDefault="00970A41" w:rsidP="00630926">
      <w:pPr>
        <w:pStyle w:val="Lista"/>
        <w:widowControl w:val="0"/>
        <w:suppressAutoHyphens/>
        <w:ind w:left="709" w:hanging="709"/>
        <w:jc w:val="both"/>
        <w:rPr>
          <w:rFonts w:ascii="Arial" w:hAnsi="Arial" w:cs="Arial"/>
        </w:rPr>
      </w:pPr>
    </w:p>
    <w:p w14:paraId="78BFBB01" w14:textId="77777777" w:rsidR="00B84064" w:rsidRPr="007904F3" w:rsidRDefault="00B84064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</w:p>
    <w:p w14:paraId="6E760108" w14:textId="77777777" w:rsidR="00735307" w:rsidRPr="007904F3" w:rsidRDefault="00735307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  <w:r w:rsidRPr="007904F3">
        <w:rPr>
          <w:rFonts w:ascii="Arial" w:hAnsi="Arial"/>
          <w:b/>
          <w:color w:val="000000"/>
        </w:rPr>
        <w:t>E assim, por estarem assim justos e contratados, firmam as Partes o presente instrumento em 2 (duas) vias de igual teor e forma, para um só efeito, perante as testemunhas abaixo assinadas.</w:t>
      </w:r>
    </w:p>
    <w:p w14:paraId="401290DC" w14:textId="77777777" w:rsidR="00735307" w:rsidRDefault="00735307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</w:p>
    <w:p w14:paraId="234C12A1" w14:textId="77777777" w:rsidR="00970A41" w:rsidRDefault="00970A41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</w:p>
    <w:p w14:paraId="387361A3" w14:textId="77777777" w:rsidR="00970A41" w:rsidRDefault="00970A41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</w:p>
    <w:p w14:paraId="3D757811" w14:textId="77777777" w:rsidR="00970A41" w:rsidRDefault="00970A41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</w:p>
    <w:p w14:paraId="5E8BF373" w14:textId="77777777" w:rsidR="00970A41" w:rsidRPr="007904F3" w:rsidRDefault="00970A41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</w:p>
    <w:p w14:paraId="3A07635C" w14:textId="77777777" w:rsidR="00263279" w:rsidRPr="007904F3" w:rsidRDefault="00263279" w:rsidP="00630926">
      <w:pPr>
        <w:widowControl w:val="0"/>
        <w:suppressAutoHyphens/>
        <w:jc w:val="both"/>
        <w:rPr>
          <w:rFonts w:ascii="Arial" w:hAnsi="Arial"/>
          <w:b/>
          <w:color w:val="000000"/>
        </w:rPr>
      </w:pPr>
    </w:p>
    <w:p w14:paraId="487B9F6E" w14:textId="02D4A314" w:rsidR="00735307" w:rsidRDefault="00AF1F31" w:rsidP="00630926">
      <w:pPr>
        <w:pStyle w:val="Corpodetexto"/>
        <w:widowControl w:val="0"/>
        <w:suppressAutoHyphens/>
        <w:jc w:val="right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São Paulo</w:t>
      </w:r>
      <w:r w:rsidR="00735307" w:rsidRPr="007904F3">
        <w:rPr>
          <w:rFonts w:ascii="Arial" w:hAnsi="Arial"/>
          <w:color w:val="000000"/>
          <w:sz w:val="20"/>
        </w:rPr>
        <w:t xml:space="preserve">, </w:t>
      </w:r>
      <w:r w:rsidR="007817FE">
        <w:rPr>
          <w:rFonts w:ascii="Arial" w:hAnsi="Arial"/>
          <w:color w:val="000000"/>
          <w:sz w:val="20"/>
        </w:rPr>
        <w:t>2</w:t>
      </w:r>
      <w:r w:rsidR="005541E0">
        <w:rPr>
          <w:rFonts w:ascii="Arial" w:hAnsi="Arial"/>
          <w:color w:val="000000"/>
          <w:sz w:val="20"/>
        </w:rPr>
        <w:t>9</w:t>
      </w:r>
      <w:r w:rsidR="00FB02D3">
        <w:rPr>
          <w:rFonts w:ascii="Arial" w:hAnsi="Arial"/>
          <w:color w:val="000000"/>
          <w:sz w:val="20"/>
        </w:rPr>
        <w:t xml:space="preserve"> de </w:t>
      </w:r>
      <w:r w:rsidR="00874197">
        <w:rPr>
          <w:rFonts w:ascii="Arial" w:hAnsi="Arial"/>
          <w:color w:val="000000"/>
          <w:sz w:val="20"/>
        </w:rPr>
        <w:t>novembro</w:t>
      </w:r>
      <w:r w:rsidR="00FB02D3">
        <w:rPr>
          <w:rFonts w:ascii="Arial" w:hAnsi="Arial"/>
          <w:color w:val="000000"/>
          <w:sz w:val="20"/>
        </w:rPr>
        <w:t xml:space="preserve"> de </w:t>
      </w:r>
      <w:proofErr w:type="gramStart"/>
      <w:r w:rsidR="00FB02D3">
        <w:rPr>
          <w:rFonts w:ascii="Arial" w:hAnsi="Arial"/>
          <w:color w:val="000000"/>
          <w:sz w:val="20"/>
        </w:rPr>
        <w:t>202</w:t>
      </w:r>
      <w:r w:rsidR="00FD111F">
        <w:rPr>
          <w:rFonts w:ascii="Arial" w:hAnsi="Arial"/>
          <w:color w:val="000000"/>
          <w:sz w:val="20"/>
        </w:rPr>
        <w:t>2</w:t>
      </w:r>
      <w:r w:rsidR="00FB02D3">
        <w:rPr>
          <w:rFonts w:ascii="Arial" w:hAnsi="Arial"/>
          <w:color w:val="000000"/>
          <w:sz w:val="20"/>
        </w:rPr>
        <w:t xml:space="preserve"> </w:t>
      </w:r>
      <w:r w:rsidR="00F938A9">
        <w:rPr>
          <w:rFonts w:ascii="Arial" w:hAnsi="Arial"/>
          <w:color w:val="000000"/>
          <w:sz w:val="20"/>
        </w:rPr>
        <w:t xml:space="preserve"> </w:t>
      </w:r>
      <w:r w:rsidR="00093275" w:rsidRPr="007904F3">
        <w:rPr>
          <w:rFonts w:ascii="Arial" w:hAnsi="Arial"/>
          <w:color w:val="000000"/>
          <w:sz w:val="20"/>
        </w:rPr>
        <w:t>.</w:t>
      </w:r>
      <w:proofErr w:type="gramEnd"/>
    </w:p>
    <w:p w14:paraId="49A02517" w14:textId="77777777" w:rsidR="00970A41" w:rsidRDefault="00970A41" w:rsidP="00630926">
      <w:pPr>
        <w:pStyle w:val="Corpodetexto"/>
        <w:widowControl w:val="0"/>
        <w:suppressAutoHyphens/>
        <w:jc w:val="right"/>
        <w:rPr>
          <w:rFonts w:ascii="Arial" w:hAnsi="Arial"/>
          <w:color w:val="000000"/>
          <w:sz w:val="20"/>
        </w:rPr>
      </w:pPr>
    </w:p>
    <w:p w14:paraId="1FBBACF0" w14:textId="77777777" w:rsidR="00970A41" w:rsidRDefault="00970A41" w:rsidP="00630926">
      <w:pPr>
        <w:pStyle w:val="Corpodetexto"/>
        <w:widowControl w:val="0"/>
        <w:suppressAutoHyphens/>
        <w:jc w:val="right"/>
        <w:rPr>
          <w:rFonts w:ascii="Arial" w:hAnsi="Arial"/>
          <w:color w:val="000000"/>
          <w:sz w:val="20"/>
        </w:rPr>
      </w:pPr>
    </w:p>
    <w:p w14:paraId="7DE634E5" w14:textId="77777777" w:rsidR="00970A41" w:rsidRPr="007904F3" w:rsidRDefault="00970A41" w:rsidP="00630926">
      <w:pPr>
        <w:pStyle w:val="Corpodetexto"/>
        <w:widowControl w:val="0"/>
        <w:suppressAutoHyphens/>
        <w:jc w:val="right"/>
        <w:rPr>
          <w:rFonts w:ascii="Arial" w:hAnsi="Arial"/>
          <w:color w:val="000000"/>
          <w:sz w:val="20"/>
        </w:rPr>
      </w:pPr>
    </w:p>
    <w:p w14:paraId="038840DD" w14:textId="77777777" w:rsidR="00025C62" w:rsidRPr="007904F3" w:rsidRDefault="00025C62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1D44409D" w14:textId="6F001A21" w:rsidR="00D416A2" w:rsidRDefault="00735307" w:rsidP="00630926">
      <w:pPr>
        <w:pStyle w:val="Corpodetexto"/>
        <w:widowControl w:val="0"/>
        <w:suppressAutoHyphens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  <w:r w:rsidRPr="007904F3">
        <w:rPr>
          <w:rFonts w:ascii="Arial" w:hAnsi="Arial"/>
          <w:color w:val="000000"/>
          <w:sz w:val="20"/>
        </w:rPr>
        <w:t xml:space="preserve">Pela </w:t>
      </w:r>
      <w:r w:rsidR="005541E0" w:rsidRPr="005541E0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MONTESP COMERCIO E MONTAGENS LTDA</w:t>
      </w:r>
    </w:p>
    <w:p w14:paraId="71F74DA2" w14:textId="77777777" w:rsidR="005541E0" w:rsidRPr="007904F3" w:rsidRDefault="005541E0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5E6F8C31" w14:textId="77777777" w:rsidR="00735307" w:rsidRPr="007904F3" w:rsidRDefault="00735307" w:rsidP="00630926">
      <w:pPr>
        <w:widowControl w:val="0"/>
        <w:suppressAutoHyphens/>
        <w:rPr>
          <w:rFonts w:ascii="Arial" w:hAnsi="Arial"/>
          <w:color w:val="00000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820"/>
      </w:tblGrid>
      <w:tr w:rsidR="00970A41" w:rsidRPr="007904F3" w14:paraId="6E63E816" w14:textId="77777777" w:rsidTr="00970A41">
        <w:tc>
          <w:tcPr>
            <w:tcW w:w="4748" w:type="dxa"/>
          </w:tcPr>
          <w:p w14:paraId="786226BD" w14:textId="77777777" w:rsidR="00970A41" w:rsidRPr="00C54509" w:rsidRDefault="00970A41" w:rsidP="00970A41">
            <w:pPr>
              <w:widowControl w:val="0"/>
              <w:suppressAutoHyphens/>
              <w:rPr>
                <w:rFonts w:ascii="Arial" w:hAnsi="Arial"/>
                <w:color w:val="000000"/>
              </w:rPr>
            </w:pPr>
          </w:p>
        </w:tc>
        <w:tc>
          <w:tcPr>
            <w:tcW w:w="4820" w:type="dxa"/>
          </w:tcPr>
          <w:p w14:paraId="687512EC" w14:textId="77777777" w:rsidR="00970A41" w:rsidRPr="00C54509" w:rsidRDefault="00970A41" w:rsidP="00970A41">
            <w:pPr>
              <w:widowControl w:val="0"/>
              <w:suppressAutoHyphens/>
              <w:rPr>
                <w:rFonts w:ascii="Arial" w:hAnsi="Arial"/>
                <w:color w:val="000000"/>
              </w:rPr>
            </w:pPr>
          </w:p>
        </w:tc>
      </w:tr>
      <w:tr w:rsidR="00970A41" w:rsidRPr="007904F3" w14:paraId="706AA9B9" w14:textId="77777777" w:rsidTr="00970A41">
        <w:tc>
          <w:tcPr>
            <w:tcW w:w="4748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69"/>
              <w:gridCol w:w="3979"/>
              <w:gridCol w:w="851"/>
              <w:gridCol w:w="3969"/>
            </w:tblGrid>
            <w:tr w:rsidR="00970A41" w:rsidRPr="00C54509" w14:paraId="141A7415" w14:textId="77777777" w:rsidTr="0053755C">
              <w:trPr>
                <w:cantSplit/>
              </w:trPr>
              <w:tc>
                <w:tcPr>
                  <w:tcW w:w="769" w:type="dxa"/>
                  <w:tcBorders>
                    <w:top w:val="single" w:sz="4" w:space="0" w:color="auto"/>
                  </w:tcBorders>
                </w:tcPr>
                <w:p w14:paraId="09CB739B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rPr>
                      <w:rFonts w:ascii="Arial" w:hAnsi="Arial"/>
                      <w:color w:val="000000"/>
                      <w:sz w:val="20"/>
                    </w:rPr>
                  </w:pPr>
                  <w:r w:rsidRPr="00C54509">
                    <w:rPr>
                      <w:rFonts w:ascii="Arial" w:hAnsi="Arial"/>
                      <w:color w:val="000000"/>
                      <w:sz w:val="20"/>
                    </w:rPr>
                    <w:t>Nome:</w:t>
                  </w:r>
                </w:p>
              </w:tc>
              <w:tc>
                <w:tcPr>
                  <w:tcW w:w="3979" w:type="dxa"/>
                  <w:tcBorders>
                    <w:top w:val="single" w:sz="4" w:space="0" w:color="auto"/>
                  </w:tcBorders>
                </w:tcPr>
                <w:p w14:paraId="5D1EAC17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rPr>
                      <w:rFonts w:ascii="Arial" w:hAnsi="Arial"/>
                      <w:color w:val="000000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14:paraId="7CBCE3B1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jc w:val="left"/>
                    <w:rPr>
                      <w:rFonts w:ascii="Arial" w:hAnsi="Arial"/>
                      <w:color w:val="000000"/>
                      <w:sz w:val="20"/>
                    </w:rPr>
                  </w:pPr>
                  <w:r w:rsidRPr="00C54509">
                    <w:rPr>
                      <w:rFonts w:ascii="Arial" w:hAnsi="Arial"/>
                      <w:color w:val="000000"/>
                      <w:sz w:val="20"/>
                    </w:rPr>
                    <w:t>Nome: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</w:tcPr>
                <w:p w14:paraId="7577E85F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rPr>
                      <w:rFonts w:ascii="Arial" w:hAnsi="Arial"/>
                      <w:color w:val="000000"/>
                      <w:sz w:val="20"/>
                    </w:rPr>
                  </w:pPr>
                </w:p>
              </w:tc>
            </w:tr>
          </w:tbl>
          <w:p w14:paraId="55E40EF0" w14:textId="77777777" w:rsidR="00970A41" w:rsidRDefault="00970A41" w:rsidP="00970A41"/>
        </w:tc>
        <w:tc>
          <w:tcPr>
            <w:tcW w:w="4820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69"/>
              <w:gridCol w:w="3979"/>
              <w:gridCol w:w="851"/>
              <w:gridCol w:w="3969"/>
            </w:tblGrid>
            <w:tr w:rsidR="00970A41" w:rsidRPr="00C54509" w14:paraId="01BF0E7B" w14:textId="77777777" w:rsidTr="0053755C">
              <w:trPr>
                <w:cantSplit/>
              </w:trPr>
              <w:tc>
                <w:tcPr>
                  <w:tcW w:w="769" w:type="dxa"/>
                  <w:tcBorders>
                    <w:top w:val="single" w:sz="4" w:space="0" w:color="auto"/>
                  </w:tcBorders>
                </w:tcPr>
                <w:p w14:paraId="291DE7B4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rPr>
                      <w:rFonts w:ascii="Arial" w:hAnsi="Arial"/>
                      <w:color w:val="000000"/>
                      <w:sz w:val="20"/>
                    </w:rPr>
                  </w:pPr>
                  <w:r w:rsidRPr="00C54509">
                    <w:rPr>
                      <w:rFonts w:ascii="Arial" w:hAnsi="Arial"/>
                      <w:color w:val="000000"/>
                      <w:sz w:val="20"/>
                    </w:rPr>
                    <w:t>Nome:</w:t>
                  </w:r>
                </w:p>
              </w:tc>
              <w:tc>
                <w:tcPr>
                  <w:tcW w:w="3979" w:type="dxa"/>
                  <w:tcBorders>
                    <w:top w:val="single" w:sz="4" w:space="0" w:color="auto"/>
                  </w:tcBorders>
                </w:tcPr>
                <w:p w14:paraId="7B4EA80C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rPr>
                      <w:rFonts w:ascii="Arial" w:hAnsi="Arial"/>
                      <w:color w:val="000000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14:paraId="1391D564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jc w:val="left"/>
                    <w:rPr>
                      <w:rFonts w:ascii="Arial" w:hAnsi="Arial"/>
                      <w:color w:val="000000"/>
                      <w:sz w:val="20"/>
                    </w:rPr>
                  </w:pPr>
                  <w:r w:rsidRPr="00C54509">
                    <w:rPr>
                      <w:rFonts w:ascii="Arial" w:hAnsi="Arial"/>
                      <w:color w:val="000000"/>
                      <w:sz w:val="20"/>
                    </w:rPr>
                    <w:t>Nome: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</w:tcPr>
                <w:p w14:paraId="5CB408B6" w14:textId="77777777" w:rsidR="00970A41" w:rsidRPr="00C54509" w:rsidRDefault="00970A41" w:rsidP="00970A41">
                  <w:pPr>
                    <w:pStyle w:val="Corpodetexto"/>
                    <w:widowControl w:val="0"/>
                    <w:suppressAutoHyphens/>
                    <w:rPr>
                      <w:rFonts w:ascii="Arial" w:hAnsi="Arial"/>
                      <w:color w:val="000000"/>
                      <w:sz w:val="20"/>
                    </w:rPr>
                  </w:pPr>
                </w:p>
              </w:tc>
            </w:tr>
          </w:tbl>
          <w:p w14:paraId="199B286D" w14:textId="77777777" w:rsidR="00970A41" w:rsidRDefault="00970A41" w:rsidP="00970A41"/>
        </w:tc>
      </w:tr>
      <w:tr w:rsidR="00735307" w:rsidRPr="007904F3" w14:paraId="3BCBB7DB" w14:textId="77777777" w:rsidTr="00970A41">
        <w:tc>
          <w:tcPr>
            <w:tcW w:w="4748" w:type="dxa"/>
          </w:tcPr>
          <w:p w14:paraId="46FE2407" w14:textId="77777777" w:rsidR="00735307" w:rsidRPr="007904F3" w:rsidRDefault="00735307" w:rsidP="00630926">
            <w:pPr>
              <w:widowControl w:val="0"/>
              <w:suppressAutoHyphens/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4820" w:type="dxa"/>
          </w:tcPr>
          <w:p w14:paraId="1EB90A45" w14:textId="77777777" w:rsidR="00735307" w:rsidRPr="007904F3" w:rsidRDefault="00735307" w:rsidP="00630926">
            <w:pPr>
              <w:widowControl w:val="0"/>
              <w:suppressAutoHyphens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</w:tbl>
    <w:p w14:paraId="11592EA5" w14:textId="77777777" w:rsidR="00363308" w:rsidRPr="007904F3" w:rsidRDefault="00363308" w:rsidP="00630926">
      <w:pPr>
        <w:widowControl w:val="0"/>
        <w:suppressAutoHyphens/>
        <w:rPr>
          <w:rFonts w:ascii="Arial" w:hAnsi="Arial"/>
          <w:color w:val="000000"/>
        </w:rPr>
      </w:pPr>
    </w:p>
    <w:p w14:paraId="255F1A81" w14:textId="77777777" w:rsidR="00D416A2" w:rsidRPr="007904F3" w:rsidRDefault="00D416A2" w:rsidP="00630926">
      <w:pPr>
        <w:widowControl w:val="0"/>
        <w:suppressAutoHyphens/>
        <w:rPr>
          <w:rFonts w:ascii="Arial" w:hAnsi="Arial"/>
          <w:color w:val="000000"/>
        </w:rPr>
      </w:pPr>
    </w:p>
    <w:p w14:paraId="4C8880EF" w14:textId="77777777" w:rsidR="00735307" w:rsidRPr="007904F3" w:rsidRDefault="00A02666" w:rsidP="00630926">
      <w:pPr>
        <w:widowControl w:val="0"/>
        <w:suppressAutoHyphens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 xml:space="preserve">Pelo </w:t>
      </w:r>
      <w:r w:rsidR="00B86ED2">
        <w:rPr>
          <w:rFonts w:ascii="Arial" w:hAnsi="Arial" w:cs="Arial"/>
          <w:b/>
          <w:color w:val="000000"/>
        </w:rPr>
        <w:t>LEILOEIRO</w:t>
      </w:r>
      <w:r w:rsidR="00FF00C8" w:rsidRPr="007904F3">
        <w:rPr>
          <w:rFonts w:ascii="Arial" w:hAnsi="Arial"/>
          <w:color w:val="000000"/>
        </w:rPr>
        <w:t xml:space="preserve"> </w:t>
      </w:r>
    </w:p>
    <w:p w14:paraId="2BC721E6" w14:textId="77777777" w:rsidR="00A16E8B" w:rsidRPr="007904F3" w:rsidRDefault="00A16E8B" w:rsidP="00630926">
      <w:pPr>
        <w:widowControl w:val="0"/>
        <w:suppressAutoHyphens/>
        <w:ind w:left="709" w:hanging="1276"/>
        <w:rPr>
          <w:rFonts w:ascii="Arial" w:hAnsi="Arial"/>
          <w:color w:val="000000"/>
        </w:rPr>
      </w:pPr>
    </w:p>
    <w:p w14:paraId="116C3C90" w14:textId="77777777" w:rsidR="00D416A2" w:rsidRDefault="00735307" w:rsidP="00630926">
      <w:pPr>
        <w:widowControl w:val="0"/>
        <w:suppressAutoHyphens/>
        <w:ind w:left="709" w:hanging="1276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 xml:space="preserve">                       </w:t>
      </w:r>
    </w:p>
    <w:p w14:paraId="005C2926" w14:textId="77777777" w:rsidR="00FF00C8" w:rsidRPr="007904F3" w:rsidRDefault="00BF0116" w:rsidP="00630926">
      <w:pPr>
        <w:widowControl w:val="0"/>
        <w:suppressAutoHyphens/>
        <w:ind w:left="709" w:hanging="1276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__________________________________</w:t>
      </w:r>
    </w:p>
    <w:p w14:paraId="6AA33932" w14:textId="77777777" w:rsidR="00735307" w:rsidRPr="007904F3" w:rsidRDefault="00735307" w:rsidP="00630926">
      <w:pPr>
        <w:widowControl w:val="0"/>
        <w:suppressAutoHyphens/>
        <w:ind w:left="709" w:hanging="1276"/>
        <w:rPr>
          <w:rFonts w:ascii="Arial" w:hAnsi="Arial"/>
          <w:color w:val="000000"/>
        </w:rPr>
      </w:pPr>
      <w:r w:rsidRPr="007904F3">
        <w:rPr>
          <w:rFonts w:ascii="Arial" w:hAnsi="Arial"/>
          <w:color w:val="000000"/>
        </w:rPr>
        <w:t xml:space="preserve">                   </w:t>
      </w:r>
    </w:p>
    <w:tbl>
      <w:tblPr>
        <w:tblW w:w="474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FF00C8" w:rsidRPr="007904F3" w14:paraId="3AE2C6B9" w14:textId="77777777" w:rsidTr="00B86ED2">
        <w:trPr>
          <w:trHeight w:val="259"/>
          <w:jc w:val="center"/>
        </w:trPr>
        <w:tc>
          <w:tcPr>
            <w:tcW w:w="4748" w:type="dxa"/>
          </w:tcPr>
          <w:p w14:paraId="12D61B52" w14:textId="77777777" w:rsidR="00FF00C8" w:rsidRPr="00FF00C8" w:rsidRDefault="00B86ED2" w:rsidP="00A851F0">
            <w:pPr>
              <w:widowControl w:val="0"/>
              <w:suppressAutoHyphens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UGO ROSSI FILHO</w:t>
            </w:r>
          </w:p>
        </w:tc>
      </w:tr>
      <w:tr w:rsidR="00FF00C8" w:rsidRPr="007904F3" w14:paraId="5D16865B" w14:textId="77777777" w:rsidTr="00FF00C8">
        <w:trPr>
          <w:jc w:val="center"/>
        </w:trPr>
        <w:tc>
          <w:tcPr>
            <w:tcW w:w="4748" w:type="dxa"/>
          </w:tcPr>
          <w:p w14:paraId="28EE67F2" w14:textId="77777777" w:rsidR="00FF00C8" w:rsidRPr="00FF00C8" w:rsidRDefault="00B86ED2" w:rsidP="00A851F0">
            <w:pPr>
              <w:widowControl w:val="0"/>
              <w:suppressAutoHyphens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LEILOEIRO OFICIAL – JUCESP-394</w:t>
            </w:r>
          </w:p>
        </w:tc>
      </w:tr>
    </w:tbl>
    <w:p w14:paraId="442D29EC" w14:textId="77777777" w:rsidR="00363308" w:rsidRPr="007904F3" w:rsidRDefault="00363308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1BFDA8E2" w14:textId="77777777" w:rsidR="00BF0116" w:rsidRDefault="00BF0116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6D44AF74" w14:textId="77777777" w:rsidR="00BF0116" w:rsidRDefault="00BF0116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7F0BEEAC" w14:textId="77777777" w:rsidR="00735307" w:rsidRPr="007904F3" w:rsidRDefault="00E72BFA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  <w:r w:rsidRPr="007904F3">
        <w:rPr>
          <w:rFonts w:ascii="Arial" w:hAnsi="Arial"/>
          <w:color w:val="000000"/>
          <w:sz w:val="20"/>
        </w:rPr>
        <w:t>Testemunhas:</w:t>
      </w:r>
    </w:p>
    <w:p w14:paraId="07D02E4E" w14:textId="77777777" w:rsidR="00735307" w:rsidRPr="007904F3" w:rsidRDefault="00735307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  <w:r w:rsidRPr="007904F3">
        <w:rPr>
          <w:rFonts w:ascii="Arial" w:hAnsi="Arial"/>
          <w:color w:val="000000"/>
          <w:sz w:val="20"/>
        </w:rPr>
        <w:t xml:space="preserve">  </w:t>
      </w:r>
    </w:p>
    <w:p w14:paraId="588D1683" w14:textId="77777777" w:rsidR="00D416A2" w:rsidRPr="007904F3" w:rsidRDefault="00D416A2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37A597ED" w14:textId="77777777" w:rsidR="00735307" w:rsidRPr="007904F3" w:rsidRDefault="00735307" w:rsidP="00630926">
      <w:pPr>
        <w:widowControl w:val="0"/>
        <w:suppressAutoHyphens/>
        <w:ind w:left="709" w:hanging="1276"/>
        <w:rPr>
          <w:rFonts w:ascii="Arial" w:hAnsi="Arial"/>
          <w:color w:val="00000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9"/>
        <w:gridCol w:w="10"/>
        <w:gridCol w:w="3969"/>
        <w:gridCol w:w="851"/>
        <w:gridCol w:w="3969"/>
      </w:tblGrid>
      <w:tr w:rsidR="00A34F19" w:rsidRPr="007904F3" w14:paraId="781286C2" w14:textId="77777777" w:rsidTr="00A34F19">
        <w:trPr>
          <w:cantSplit/>
        </w:trPr>
        <w:tc>
          <w:tcPr>
            <w:tcW w:w="769" w:type="dxa"/>
            <w:tcBorders>
              <w:top w:val="single" w:sz="4" w:space="0" w:color="auto"/>
            </w:tcBorders>
          </w:tcPr>
          <w:p w14:paraId="66C22DFF" w14:textId="77777777" w:rsidR="00A34F19" w:rsidRPr="00011E47" w:rsidRDefault="00A34F19" w:rsidP="00BD4AD6">
            <w:r w:rsidRPr="00011E47">
              <w:t xml:space="preserve">Nome: 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</w:tcBorders>
          </w:tcPr>
          <w:p w14:paraId="426B73BE" w14:textId="77777777" w:rsidR="00A34F19" w:rsidRPr="00011E47" w:rsidRDefault="00BF0116" w:rsidP="00BD4AD6">
            <w:r>
              <w:t>Guilherme de Oliveira Rossi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F440D47" w14:textId="77777777" w:rsidR="00A34F19" w:rsidRPr="00011E47" w:rsidRDefault="00A34F19" w:rsidP="00BD4AD6">
            <w:r w:rsidRPr="00011E47">
              <w:t>Nome: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0BE1AAF" w14:textId="77777777" w:rsidR="00A34F19" w:rsidRPr="00011E47" w:rsidRDefault="00A34F19" w:rsidP="00BD4AD6"/>
        </w:tc>
      </w:tr>
      <w:tr w:rsidR="00A34F19" w:rsidRPr="00556261" w14:paraId="3DFE6E58" w14:textId="77777777" w:rsidTr="00A34F19">
        <w:trPr>
          <w:cantSplit/>
        </w:trPr>
        <w:tc>
          <w:tcPr>
            <w:tcW w:w="779" w:type="dxa"/>
            <w:gridSpan w:val="2"/>
          </w:tcPr>
          <w:p w14:paraId="79C8C2D9" w14:textId="77777777" w:rsidR="00A34F19" w:rsidRPr="00011E47" w:rsidRDefault="00A34F19" w:rsidP="00BD4AD6">
            <w:r w:rsidRPr="00011E47">
              <w:t>CPF:</w:t>
            </w:r>
          </w:p>
        </w:tc>
        <w:tc>
          <w:tcPr>
            <w:tcW w:w="3969" w:type="dxa"/>
          </w:tcPr>
          <w:p w14:paraId="25E80122" w14:textId="77777777" w:rsidR="00A34F19" w:rsidRPr="00BF0116" w:rsidRDefault="00BF0116" w:rsidP="00BD4AD6">
            <w:r w:rsidRPr="00BF0116">
              <w:t>369.297.288-10</w:t>
            </w:r>
          </w:p>
        </w:tc>
        <w:tc>
          <w:tcPr>
            <w:tcW w:w="851" w:type="dxa"/>
          </w:tcPr>
          <w:p w14:paraId="50804A65" w14:textId="77777777" w:rsidR="00A34F19" w:rsidRPr="00011E47" w:rsidRDefault="00A34F19" w:rsidP="00BD4AD6">
            <w:r w:rsidRPr="00011E47">
              <w:t xml:space="preserve">CPF: </w:t>
            </w:r>
          </w:p>
        </w:tc>
        <w:tc>
          <w:tcPr>
            <w:tcW w:w="3969" w:type="dxa"/>
          </w:tcPr>
          <w:p w14:paraId="64B2E4BF" w14:textId="77777777" w:rsidR="00A34F19" w:rsidRDefault="00A34F19" w:rsidP="00A34F19">
            <w:pPr>
              <w:ind w:firstLine="708"/>
            </w:pPr>
          </w:p>
        </w:tc>
      </w:tr>
    </w:tbl>
    <w:p w14:paraId="64DC0294" w14:textId="77777777" w:rsidR="00735307" w:rsidRPr="00556261" w:rsidRDefault="00735307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675BD515" w14:textId="77777777" w:rsidR="00EA4D1B" w:rsidRDefault="00EA4D1B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p w14:paraId="490A875B" w14:textId="77777777" w:rsidR="00025C62" w:rsidRDefault="00025C62" w:rsidP="00630926">
      <w:pPr>
        <w:pStyle w:val="Corpodetexto"/>
        <w:widowControl w:val="0"/>
        <w:suppressAutoHyphens/>
        <w:rPr>
          <w:rFonts w:ascii="Arial" w:hAnsi="Arial"/>
          <w:color w:val="000000"/>
          <w:sz w:val="20"/>
        </w:rPr>
      </w:pPr>
    </w:p>
    <w:sectPr w:rsidR="00025C62" w:rsidSect="00630926">
      <w:footerReference w:type="even" r:id="rId8"/>
      <w:footerReference w:type="default" r:id="rId9"/>
      <w:pgSz w:w="11907" w:h="16840" w:code="9"/>
      <w:pgMar w:top="1701" w:right="1134" w:bottom="1418" w:left="1701" w:header="567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BC70" w14:textId="77777777" w:rsidR="00352261" w:rsidRDefault="00352261">
      <w:r>
        <w:separator/>
      </w:r>
    </w:p>
  </w:endnote>
  <w:endnote w:type="continuationSeparator" w:id="0">
    <w:p w14:paraId="1174ED82" w14:textId="77777777" w:rsidR="00352261" w:rsidRDefault="0035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7264" w14:textId="77777777" w:rsidR="009722DE" w:rsidRDefault="009722DE" w:rsidP="0086062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F6469C" w14:textId="77777777" w:rsidR="009722DE" w:rsidRDefault="009722D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403C" w14:textId="77777777" w:rsidR="009722DE" w:rsidRDefault="009722DE" w:rsidP="0048194F">
    <w:pPr>
      <w:pStyle w:val="Rodap"/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F0116">
      <w:rPr>
        <w:rStyle w:val="Nmerodepgina"/>
        <w:noProof/>
      </w:rPr>
      <w:t>2</w:t>
    </w:r>
    <w:r>
      <w:rPr>
        <w:rStyle w:val="Nmerodepgina"/>
      </w:rPr>
      <w:fldChar w:fldCharType="end"/>
    </w:r>
    <w:r>
      <w:rPr>
        <w:rStyle w:val="Nmerodepgina"/>
      </w:rPr>
      <w:t xml:space="preserve"> de 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BF0116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69105" w14:textId="77777777" w:rsidR="00352261" w:rsidRDefault="00352261">
      <w:r>
        <w:separator/>
      </w:r>
    </w:p>
  </w:footnote>
  <w:footnote w:type="continuationSeparator" w:id="0">
    <w:p w14:paraId="14258166" w14:textId="77777777" w:rsidR="00352261" w:rsidRDefault="00352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2D99"/>
    <w:multiLevelType w:val="multilevel"/>
    <w:tmpl w:val="DEF2A94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494107"/>
    <w:multiLevelType w:val="multilevel"/>
    <w:tmpl w:val="C6486868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E8F1093"/>
    <w:multiLevelType w:val="multilevel"/>
    <w:tmpl w:val="1092301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21D7790A"/>
    <w:multiLevelType w:val="multilevel"/>
    <w:tmpl w:val="B0F42F3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50542FA"/>
    <w:multiLevelType w:val="multilevel"/>
    <w:tmpl w:val="5AF4A7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57B668C"/>
    <w:multiLevelType w:val="multilevel"/>
    <w:tmpl w:val="895E6B8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3E56F9F"/>
    <w:multiLevelType w:val="multilevel"/>
    <w:tmpl w:val="5FFEF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C701FBC"/>
    <w:multiLevelType w:val="hybridMultilevel"/>
    <w:tmpl w:val="400A1348"/>
    <w:lvl w:ilvl="0" w:tplc="0416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50DF2E9D"/>
    <w:multiLevelType w:val="multilevel"/>
    <w:tmpl w:val="F190E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19C03A0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FD10C5"/>
    <w:multiLevelType w:val="singleLevel"/>
    <w:tmpl w:val="EEFCD5FE"/>
    <w:lvl w:ilvl="0">
      <w:start w:val="1"/>
      <w:numFmt w:val="lowerLetter"/>
      <w:pStyle w:val="GeralLetras"/>
      <w:lvlText w:val="%1)"/>
      <w:lvlJc w:val="left"/>
      <w:pPr>
        <w:tabs>
          <w:tab w:val="num" w:pos="927"/>
        </w:tabs>
        <w:ind w:left="360" w:firstLine="207"/>
      </w:pPr>
      <w:rPr>
        <w:rFonts w:ascii="Arial" w:hAnsi="Arial" w:hint="default"/>
        <w:b w:val="0"/>
        <w:i w:val="0"/>
        <w:sz w:val="22"/>
      </w:rPr>
    </w:lvl>
  </w:abstractNum>
  <w:abstractNum w:abstractNumId="11" w15:restartNumberingAfterBreak="0">
    <w:nsid w:val="7C650974"/>
    <w:multiLevelType w:val="multilevel"/>
    <w:tmpl w:val="F190E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49114500">
    <w:abstractNumId w:val="9"/>
  </w:num>
  <w:num w:numId="2" w16cid:durableId="1787460947">
    <w:abstractNumId w:val="10"/>
  </w:num>
  <w:num w:numId="3" w16cid:durableId="783036143">
    <w:abstractNumId w:val="3"/>
  </w:num>
  <w:num w:numId="4" w16cid:durableId="1339192634">
    <w:abstractNumId w:val="5"/>
  </w:num>
  <w:num w:numId="5" w16cid:durableId="579799879">
    <w:abstractNumId w:val="1"/>
  </w:num>
  <w:num w:numId="6" w16cid:durableId="631861791">
    <w:abstractNumId w:val="7"/>
  </w:num>
  <w:num w:numId="7" w16cid:durableId="220486692">
    <w:abstractNumId w:val="4"/>
  </w:num>
  <w:num w:numId="8" w16cid:durableId="1122190576">
    <w:abstractNumId w:val="2"/>
  </w:num>
  <w:num w:numId="9" w16cid:durableId="2088502200">
    <w:abstractNumId w:val="0"/>
  </w:num>
  <w:num w:numId="10" w16cid:durableId="1885603124">
    <w:abstractNumId w:val="8"/>
  </w:num>
  <w:num w:numId="11" w16cid:durableId="1787118507">
    <w:abstractNumId w:val="11"/>
  </w:num>
  <w:num w:numId="12" w16cid:durableId="1481262656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gina C. Machado Casati">
    <w15:presenceInfo w15:providerId="None" w15:userId="Regina C. Machado Casat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66"/>
    <w:rsid w:val="000016A7"/>
    <w:rsid w:val="00002582"/>
    <w:rsid w:val="0000516D"/>
    <w:rsid w:val="00017E65"/>
    <w:rsid w:val="00025C62"/>
    <w:rsid w:val="00027D45"/>
    <w:rsid w:val="00034C09"/>
    <w:rsid w:val="00036AD3"/>
    <w:rsid w:val="00071364"/>
    <w:rsid w:val="00071C63"/>
    <w:rsid w:val="0007270F"/>
    <w:rsid w:val="000832DD"/>
    <w:rsid w:val="00092D6D"/>
    <w:rsid w:val="00093275"/>
    <w:rsid w:val="000A3379"/>
    <w:rsid w:val="000B583F"/>
    <w:rsid w:val="000E3771"/>
    <w:rsid w:val="001052CA"/>
    <w:rsid w:val="001072FF"/>
    <w:rsid w:val="00113BCE"/>
    <w:rsid w:val="0012475A"/>
    <w:rsid w:val="001301C9"/>
    <w:rsid w:val="001357B8"/>
    <w:rsid w:val="00140A01"/>
    <w:rsid w:val="00144275"/>
    <w:rsid w:val="00160C44"/>
    <w:rsid w:val="00165EFE"/>
    <w:rsid w:val="00170B27"/>
    <w:rsid w:val="001831C0"/>
    <w:rsid w:val="00194913"/>
    <w:rsid w:val="00194BCC"/>
    <w:rsid w:val="0019622A"/>
    <w:rsid w:val="001A1AD7"/>
    <w:rsid w:val="001A2C42"/>
    <w:rsid w:val="001B2FE6"/>
    <w:rsid w:val="001B6C57"/>
    <w:rsid w:val="001C2BAF"/>
    <w:rsid w:val="001E115F"/>
    <w:rsid w:val="001E4474"/>
    <w:rsid w:val="001E57F0"/>
    <w:rsid w:val="001F5D15"/>
    <w:rsid w:val="001F7ED9"/>
    <w:rsid w:val="00202187"/>
    <w:rsid w:val="00206DDE"/>
    <w:rsid w:val="002132FB"/>
    <w:rsid w:val="00232488"/>
    <w:rsid w:val="002372D4"/>
    <w:rsid w:val="00250D28"/>
    <w:rsid w:val="00257C96"/>
    <w:rsid w:val="002623F9"/>
    <w:rsid w:val="00262DC4"/>
    <w:rsid w:val="00263279"/>
    <w:rsid w:val="00272BCD"/>
    <w:rsid w:val="00287BC7"/>
    <w:rsid w:val="00290966"/>
    <w:rsid w:val="00293E02"/>
    <w:rsid w:val="00296F14"/>
    <w:rsid w:val="002A38B9"/>
    <w:rsid w:val="002C1139"/>
    <w:rsid w:val="002C27D4"/>
    <w:rsid w:val="003139B1"/>
    <w:rsid w:val="0033782E"/>
    <w:rsid w:val="003502BF"/>
    <w:rsid w:val="00352261"/>
    <w:rsid w:val="00360C3D"/>
    <w:rsid w:val="00361DB1"/>
    <w:rsid w:val="00361F80"/>
    <w:rsid w:val="00363308"/>
    <w:rsid w:val="00363957"/>
    <w:rsid w:val="00366F15"/>
    <w:rsid w:val="003825D7"/>
    <w:rsid w:val="00386CF4"/>
    <w:rsid w:val="00386D31"/>
    <w:rsid w:val="0039536B"/>
    <w:rsid w:val="003A20A5"/>
    <w:rsid w:val="003C5B29"/>
    <w:rsid w:val="003C7940"/>
    <w:rsid w:val="003D2CDC"/>
    <w:rsid w:val="003D4820"/>
    <w:rsid w:val="003F34F8"/>
    <w:rsid w:val="003F358C"/>
    <w:rsid w:val="003F5345"/>
    <w:rsid w:val="00407631"/>
    <w:rsid w:val="004364F6"/>
    <w:rsid w:val="004453E7"/>
    <w:rsid w:val="00461C14"/>
    <w:rsid w:val="00475F88"/>
    <w:rsid w:val="00480281"/>
    <w:rsid w:val="0048194F"/>
    <w:rsid w:val="004B135E"/>
    <w:rsid w:val="004C2425"/>
    <w:rsid w:val="004D1D91"/>
    <w:rsid w:val="004D240B"/>
    <w:rsid w:val="004E60FE"/>
    <w:rsid w:val="00514F98"/>
    <w:rsid w:val="00515069"/>
    <w:rsid w:val="00533141"/>
    <w:rsid w:val="00544C81"/>
    <w:rsid w:val="00545316"/>
    <w:rsid w:val="005541E0"/>
    <w:rsid w:val="00556261"/>
    <w:rsid w:val="00562726"/>
    <w:rsid w:val="00573CB0"/>
    <w:rsid w:val="005920A0"/>
    <w:rsid w:val="00595DFD"/>
    <w:rsid w:val="00595F9A"/>
    <w:rsid w:val="005C77A6"/>
    <w:rsid w:val="005D1EB6"/>
    <w:rsid w:val="005E197D"/>
    <w:rsid w:val="005E55B5"/>
    <w:rsid w:val="005F1FEB"/>
    <w:rsid w:val="005F3D1D"/>
    <w:rsid w:val="005F5A16"/>
    <w:rsid w:val="005F5E05"/>
    <w:rsid w:val="005F5E39"/>
    <w:rsid w:val="005F7CC3"/>
    <w:rsid w:val="00614FAC"/>
    <w:rsid w:val="00616BC8"/>
    <w:rsid w:val="00617053"/>
    <w:rsid w:val="00630926"/>
    <w:rsid w:val="0063507F"/>
    <w:rsid w:val="006523E4"/>
    <w:rsid w:val="00653A53"/>
    <w:rsid w:val="00681C64"/>
    <w:rsid w:val="00696859"/>
    <w:rsid w:val="006A2968"/>
    <w:rsid w:val="006B5EE1"/>
    <w:rsid w:val="006B5F39"/>
    <w:rsid w:val="006D25F1"/>
    <w:rsid w:val="006E5C59"/>
    <w:rsid w:val="006F0495"/>
    <w:rsid w:val="006F4620"/>
    <w:rsid w:val="00701D26"/>
    <w:rsid w:val="00701DDE"/>
    <w:rsid w:val="00702B86"/>
    <w:rsid w:val="007057DB"/>
    <w:rsid w:val="00711272"/>
    <w:rsid w:val="007136FD"/>
    <w:rsid w:val="00735307"/>
    <w:rsid w:val="00735995"/>
    <w:rsid w:val="00755884"/>
    <w:rsid w:val="0077765D"/>
    <w:rsid w:val="007817FE"/>
    <w:rsid w:val="007862DE"/>
    <w:rsid w:val="007904F3"/>
    <w:rsid w:val="00793DFC"/>
    <w:rsid w:val="007A6343"/>
    <w:rsid w:val="007A635C"/>
    <w:rsid w:val="007A74CD"/>
    <w:rsid w:val="007B76B9"/>
    <w:rsid w:val="007B7E3B"/>
    <w:rsid w:val="007C01F0"/>
    <w:rsid w:val="007C3065"/>
    <w:rsid w:val="007D16FE"/>
    <w:rsid w:val="007F24A4"/>
    <w:rsid w:val="008020DE"/>
    <w:rsid w:val="00805F7C"/>
    <w:rsid w:val="00817D32"/>
    <w:rsid w:val="00820284"/>
    <w:rsid w:val="00827782"/>
    <w:rsid w:val="00844885"/>
    <w:rsid w:val="008544DA"/>
    <w:rsid w:val="00856049"/>
    <w:rsid w:val="00860628"/>
    <w:rsid w:val="0086282F"/>
    <w:rsid w:val="00874197"/>
    <w:rsid w:val="00875A3A"/>
    <w:rsid w:val="008773E7"/>
    <w:rsid w:val="00882858"/>
    <w:rsid w:val="0089715A"/>
    <w:rsid w:val="008C75C5"/>
    <w:rsid w:val="008D0591"/>
    <w:rsid w:val="008D5BB2"/>
    <w:rsid w:val="008D781E"/>
    <w:rsid w:val="008E784A"/>
    <w:rsid w:val="008F3B45"/>
    <w:rsid w:val="008F489D"/>
    <w:rsid w:val="00903014"/>
    <w:rsid w:val="00924D90"/>
    <w:rsid w:val="0094476C"/>
    <w:rsid w:val="00944C89"/>
    <w:rsid w:val="0095072C"/>
    <w:rsid w:val="0095386F"/>
    <w:rsid w:val="00964AE7"/>
    <w:rsid w:val="0097046F"/>
    <w:rsid w:val="00970A41"/>
    <w:rsid w:val="009722DE"/>
    <w:rsid w:val="00975E52"/>
    <w:rsid w:val="009764D3"/>
    <w:rsid w:val="00986192"/>
    <w:rsid w:val="009B293C"/>
    <w:rsid w:val="009E0DA9"/>
    <w:rsid w:val="009E5AFB"/>
    <w:rsid w:val="009E70C8"/>
    <w:rsid w:val="009E7497"/>
    <w:rsid w:val="009F6C42"/>
    <w:rsid w:val="00A02666"/>
    <w:rsid w:val="00A16E8B"/>
    <w:rsid w:val="00A34F19"/>
    <w:rsid w:val="00A42862"/>
    <w:rsid w:val="00A507C3"/>
    <w:rsid w:val="00A56182"/>
    <w:rsid w:val="00A61E1A"/>
    <w:rsid w:val="00A67511"/>
    <w:rsid w:val="00A720EE"/>
    <w:rsid w:val="00A851F0"/>
    <w:rsid w:val="00AA0A3D"/>
    <w:rsid w:val="00AA1D5D"/>
    <w:rsid w:val="00AB6186"/>
    <w:rsid w:val="00AB6B24"/>
    <w:rsid w:val="00AC508E"/>
    <w:rsid w:val="00AC59AA"/>
    <w:rsid w:val="00AC5B05"/>
    <w:rsid w:val="00AC7CF5"/>
    <w:rsid w:val="00AD1292"/>
    <w:rsid w:val="00AE3174"/>
    <w:rsid w:val="00AE558E"/>
    <w:rsid w:val="00AF1F31"/>
    <w:rsid w:val="00AF3A5E"/>
    <w:rsid w:val="00AF581D"/>
    <w:rsid w:val="00B12125"/>
    <w:rsid w:val="00B13124"/>
    <w:rsid w:val="00B20327"/>
    <w:rsid w:val="00B23AB6"/>
    <w:rsid w:val="00B47634"/>
    <w:rsid w:val="00B5100B"/>
    <w:rsid w:val="00B51E30"/>
    <w:rsid w:val="00B61F06"/>
    <w:rsid w:val="00B62608"/>
    <w:rsid w:val="00B63E1C"/>
    <w:rsid w:val="00B76BD5"/>
    <w:rsid w:val="00B81B2F"/>
    <w:rsid w:val="00B827FC"/>
    <w:rsid w:val="00B82FDC"/>
    <w:rsid w:val="00B84064"/>
    <w:rsid w:val="00B86ED2"/>
    <w:rsid w:val="00B9728D"/>
    <w:rsid w:val="00BA5896"/>
    <w:rsid w:val="00BB1B28"/>
    <w:rsid w:val="00BD65A1"/>
    <w:rsid w:val="00BD6602"/>
    <w:rsid w:val="00BD70C3"/>
    <w:rsid w:val="00BF0116"/>
    <w:rsid w:val="00BF0C45"/>
    <w:rsid w:val="00BF5184"/>
    <w:rsid w:val="00BF672B"/>
    <w:rsid w:val="00C109A0"/>
    <w:rsid w:val="00C1197A"/>
    <w:rsid w:val="00C41B7A"/>
    <w:rsid w:val="00C45910"/>
    <w:rsid w:val="00C46FC7"/>
    <w:rsid w:val="00C5085D"/>
    <w:rsid w:val="00C5490C"/>
    <w:rsid w:val="00C57B32"/>
    <w:rsid w:val="00C628A4"/>
    <w:rsid w:val="00C63143"/>
    <w:rsid w:val="00C63B26"/>
    <w:rsid w:val="00C64E2E"/>
    <w:rsid w:val="00C714AA"/>
    <w:rsid w:val="00C71C12"/>
    <w:rsid w:val="00C72703"/>
    <w:rsid w:val="00C748C7"/>
    <w:rsid w:val="00C8318B"/>
    <w:rsid w:val="00C83C40"/>
    <w:rsid w:val="00C85C83"/>
    <w:rsid w:val="00C926FB"/>
    <w:rsid w:val="00CA155A"/>
    <w:rsid w:val="00CA5B0B"/>
    <w:rsid w:val="00CC1F27"/>
    <w:rsid w:val="00CD1DFB"/>
    <w:rsid w:val="00CD3C86"/>
    <w:rsid w:val="00CD6CF6"/>
    <w:rsid w:val="00CE6C10"/>
    <w:rsid w:val="00CF192F"/>
    <w:rsid w:val="00CF4534"/>
    <w:rsid w:val="00D022C3"/>
    <w:rsid w:val="00D416A2"/>
    <w:rsid w:val="00D41B3A"/>
    <w:rsid w:val="00D4367C"/>
    <w:rsid w:val="00D476CD"/>
    <w:rsid w:val="00D6217C"/>
    <w:rsid w:val="00D64DB4"/>
    <w:rsid w:val="00D64FFE"/>
    <w:rsid w:val="00D75BE7"/>
    <w:rsid w:val="00D761CB"/>
    <w:rsid w:val="00D813A5"/>
    <w:rsid w:val="00D86C6F"/>
    <w:rsid w:val="00D91021"/>
    <w:rsid w:val="00D93719"/>
    <w:rsid w:val="00D942D9"/>
    <w:rsid w:val="00DA56F9"/>
    <w:rsid w:val="00DA7AA2"/>
    <w:rsid w:val="00DB0057"/>
    <w:rsid w:val="00DB49C4"/>
    <w:rsid w:val="00DD3CDA"/>
    <w:rsid w:val="00DE1590"/>
    <w:rsid w:val="00DE2018"/>
    <w:rsid w:val="00DF12CF"/>
    <w:rsid w:val="00DF509E"/>
    <w:rsid w:val="00E00F66"/>
    <w:rsid w:val="00E232AA"/>
    <w:rsid w:val="00E23CC3"/>
    <w:rsid w:val="00E27A7C"/>
    <w:rsid w:val="00E37D4C"/>
    <w:rsid w:val="00E42285"/>
    <w:rsid w:val="00E50A05"/>
    <w:rsid w:val="00E50E9F"/>
    <w:rsid w:val="00E54B35"/>
    <w:rsid w:val="00E55441"/>
    <w:rsid w:val="00E55D51"/>
    <w:rsid w:val="00E576EA"/>
    <w:rsid w:val="00E6097D"/>
    <w:rsid w:val="00E663DD"/>
    <w:rsid w:val="00E72BFA"/>
    <w:rsid w:val="00E83C05"/>
    <w:rsid w:val="00E92B32"/>
    <w:rsid w:val="00EA4D1B"/>
    <w:rsid w:val="00EA7895"/>
    <w:rsid w:val="00EB1538"/>
    <w:rsid w:val="00EB187E"/>
    <w:rsid w:val="00ED524B"/>
    <w:rsid w:val="00ED7632"/>
    <w:rsid w:val="00EE6F51"/>
    <w:rsid w:val="00EF7206"/>
    <w:rsid w:val="00EF7AEF"/>
    <w:rsid w:val="00F11102"/>
    <w:rsid w:val="00F16F63"/>
    <w:rsid w:val="00F23489"/>
    <w:rsid w:val="00F31AB8"/>
    <w:rsid w:val="00F34C10"/>
    <w:rsid w:val="00F378BB"/>
    <w:rsid w:val="00F43D1E"/>
    <w:rsid w:val="00F45E18"/>
    <w:rsid w:val="00F4773C"/>
    <w:rsid w:val="00F536F3"/>
    <w:rsid w:val="00F66339"/>
    <w:rsid w:val="00F81843"/>
    <w:rsid w:val="00F8656A"/>
    <w:rsid w:val="00F938A9"/>
    <w:rsid w:val="00F95FA6"/>
    <w:rsid w:val="00F96589"/>
    <w:rsid w:val="00FA0EE1"/>
    <w:rsid w:val="00FA60F2"/>
    <w:rsid w:val="00FB02D3"/>
    <w:rsid w:val="00FB0F5D"/>
    <w:rsid w:val="00FB6FB8"/>
    <w:rsid w:val="00FC23AF"/>
    <w:rsid w:val="00FC25F5"/>
    <w:rsid w:val="00FC6365"/>
    <w:rsid w:val="00FD104F"/>
    <w:rsid w:val="00FD111F"/>
    <w:rsid w:val="00FD7297"/>
    <w:rsid w:val="00FF00C8"/>
    <w:rsid w:val="00FF0FCE"/>
    <w:rsid w:val="00FF11A5"/>
    <w:rsid w:val="00FF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F51C9BB"/>
  <w15:docId w15:val="{8BD15995-9636-454F-A11F-4EB63456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b/>
      <w:color w:val="000080"/>
      <w:sz w:val="26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b/>
      <w:smallCaps/>
      <w:color w:val="000080"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sz w:val="26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smallCaps/>
      <w:color w:val="000080"/>
      <w:sz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smallCaps/>
      <w:color w:val="000080"/>
      <w:sz w:val="2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/>
      <w:sz w:val="28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smallCaps/>
      <w:sz w:val="28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both"/>
      <w:outlineLvl w:val="8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3">
    <w:name w:val="Body Text Indent 3"/>
    <w:basedOn w:val="Normal"/>
    <w:pPr>
      <w:ind w:left="993" w:hanging="993"/>
      <w:jc w:val="both"/>
    </w:pPr>
    <w:rPr>
      <w:sz w:val="28"/>
    </w:rPr>
  </w:style>
  <w:style w:type="character" w:styleId="Nmerodepgina">
    <w:name w:val="page number"/>
    <w:basedOn w:val="Fontepargpadro"/>
  </w:style>
  <w:style w:type="paragraph" w:styleId="Rodap">
    <w:name w:val="footer"/>
    <w:basedOn w:val="Normal"/>
    <w:locked/>
    <w:pPr>
      <w:tabs>
        <w:tab w:val="center" w:pos="4252"/>
        <w:tab w:val="right" w:pos="8504"/>
      </w:tabs>
    </w:pPr>
  </w:style>
  <w:style w:type="paragraph" w:styleId="Textoembloco">
    <w:name w:val="Block Text"/>
    <w:basedOn w:val="Normal"/>
    <w:pPr>
      <w:ind w:left="349" w:right="216"/>
    </w:pPr>
    <w:rPr>
      <w:b/>
    </w:rPr>
  </w:style>
  <w:style w:type="paragraph" w:styleId="Recuodecorpodetexto">
    <w:name w:val="Body Text Indent"/>
    <w:basedOn w:val="Normal"/>
    <w:pPr>
      <w:ind w:left="709" w:hanging="709"/>
      <w:jc w:val="both"/>
    </w:pPr>
    <w:rPr>
      <w:color w:val="000000"/>
      <w:sz w:val="26"/>
    </w:rPr>
  </w:style>
  <w:style w:type="paragraph" w:styleId="Corpodetexto2">
    <w:name w:val="Body Text 2"/>
    <w:basedOn w:val="Normal"/>
    <w:pPr>
      <w:keepLines/>
      <w:widowControl w:val="0"/>
      <w:jc w:val="both"/>
    </w:pPr>
    <w:rPr>
      <w:sz w:val="26"/>
    </w:rPr>
  </w:style>
  <w:style w:type="paragraph" w:styleId="Recuodecorpodetexto2">
    <w:name w:val="Body Text Indent 2"/>
    <w:basedOn w:val="Normal"/>
    <w:pPr>
      <w:ind w:left="2832" w:hanging="1422"/>
      <w:jc w:val="both"/>
    </w:pPr>
    <w:rPr>
      <w:sz w:val="24"/>
    </w:rPr>
  </w:style>
  <w:style w:type="paragraph" w:styleId="Cabealho">
    <w:name w:val="header"/>
    <w:basedOn w:val="Normal"/>
    <w:locked/>
    <w:pPr>
      <w:tabs>
        <w:tab w:val="center" w:pos="4419"/>
        <w:tab w:val="right" w:pos="8838"/>
      </w:tabs>
    </w:pPr>
  </w:style>
  <w:style w:type="paragraph" w:customStyle="1" w:styleId="GeralLetras">
    <w:name w:val="Geral Letras"/>
    <w:basedOn w:val="Geral"/>
    <w:pPr>
      <w:numPr>
        <w:numId w:val="2"/>
      </w:numPr>
      <w:spacing w:after="120"/>
    </w:pPr>
  </w:style>
  <w:style w:type="paragraph" w:customStyle="1" w:styleId="Geral">
    <w:name w:val="Geral"/>
    <w:pPr>
      <w:spacing w:after="240" w:line="288" w:lineRule="auto"/>
      <w:jc w:val="both"/>
    </w:pPr>
    <w:rPr>
      <w:rFonts w:ascii="Arial" w:hAnsi="Arial"/>
    </w:rPr>
  </w:style>
  <w:style w:type="paragraph" w:styleId="Corpodetexto3">
    <w:name w:val="Body Text 3"/>
    <w:basedOn w:val="Normal"/>
    <w:rPr>
      <w:sz w:val="28"/>
    </w:rPr>
  </w:style>
  <w:style w:type="paragraph" w:styleId="Textodenotaderodap">
    <w:name w:val="footnote text"/>
    <w:basedOn w:val="Normal"/>
    <w:semiHidden/>
    <w:rPr>
      <w:rFonts w:ascii="Arial" w:hAnsi="Arial"/>
    </w:rPr>
  </w:style>
  <w:style w:type="paragraph" w:styleId="Legenda">
    <w:name w:val="caption"/>
    <w:basedOn w:val="Normal"/>
    <w:next w:val="Normal"/>
    <w:qFormat/>
    <w:rPr>
      <w:b/>
      <w:bCs/>
    </w:rPr>
  </w:style>
  <w:style w:type="paragraph" w:styleId="Ttulo">
    <w:name w:val="Title"/>
    <w:basedOn w:val="Normal"/>
    <w:qFormat/>
    <w:pPr>
      <w:widowControl w:val="0"/>
      <w:spacing w:before="120"/>
      <w:jc w:val="center"/>
    </w:pPr>
    <w:rPr>
      <w:rFonts w:ascii="Arial" w:hAnsi="Arial"/>
      <w:b/>
      <w:sz w:val="28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customStyle="1" w:styleId="BNDES">
    <w:name w:val="BNDES"/>
    <w:basedOn w:val="Normal"/>
    <w:pPr>
      <w:jc w:val="both"/>
    </w:pPr>
    <w:rPr>
      <w:rFonts w:ascii="Optimum" w:hAnsi="Optimum"/>
      <w:sz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Pargrafo10">
    <w:name w:val="Par grafo 10"/>
    <w:pPr>
      <w:keepLines/>
      <w:tabs>
        <w:tab w:val="left" w:pos="2160"/>
      </w:tabs>
      <w:spacing w:before="240" w:line="240" w:lineRule="exact"/>
      <w:ind w:left="2160" w:hanging="576"/>
      <w:jc w:val="both"/>
    </w:pPr>
    <w:rPr>
      <w:rFonts w:ascii="Courier" w:hAnsi="Courier"/>
      <w:sz w:val="24"/>
    </w:rPr>
  </w:style>
  <w:style w:type="paragraph" w:styleId="Textodebalo">
    <w:name w:val="Balloon Text"/>
    <w:basedOn w:val="Normal"/>
    <w:semiHidden/>
    <w:rsid w:val="003825D7"/>
    <w:rPr>
      <w:rFonts w:ascii="Tahoma" w:hAnsi="Tahoma" w:cs="Tahoma"/>
      <w:sz w:val="16"/>
      <w:szCs w:val="16"/>
    </w:rPr>
  </w:style>
  <w:style w:type="paragraph" w:customStyle="1" w:styleId="font7">
    <w:name w:val="font_7"/>
    <w:basedOn w:val="Normal"/>
    <w:rsid w:val="003502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0254A-6062-4584-9B09-B55DA629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1843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MRS LOGISTICA S/A</Company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GERSON BRUNONI</dc:creator>
  <cp:lastModifiedBy>Ugo Rossi Filho</cp:lastModifiedBy>
  <cp:revision>2</cp:revision>
  <cp:lastPrinted>2022-11-28T15:16:00Z</cp:lastPrinted>
  <dcterms:created xsi:type="dcterms:W3CDTF">2022-11-29T12:47:00Z</dcterms:created>
  <dcterms:modified xsi:type="dcterms:W3CDTF">2022-11-29T12:47:00Z</dcterms:modified>
</cp:coreProperties>
</file>